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3C39F" w14:textId="77777777" w:rsidR="00290E8D" w:rsidRDefault="00290E8D" w:rsidP="00267579">
      <w:pPr>
        <w:pStyle w:val="Balk2"/>
      </w:pPr>
    </w:p>
    <w:p w14:paraId="49447983" w14:textId="77777777" w:rsidR="00290E8D" w:rsidRDefault="00290E8D" w:rsidP="00E00626">
      <w:pPr>
        <w:ind w:left="0" w:firstLine="0"/>
        <w:jc w:val="center"/>
      </w:pPr>
    </w:p>
    <w:p w14:paraId="62F66CC1" w14:textId="77777777" w:rsidR="00290E8D" w:rsidRDefault="00307B63" w:rsidP="00E00626">
      <w:pPr>
        <w:ind w:left="0" w:firstLine="0"/>
        <w:jc w:val="center"/>
      </w:pPr>
      <w:r>
        <w:rPr>
          <w:noProof/>
          <w:lang w:eastAsia="tr-TR"/>
        </w:rPr>
        <w:drawing>
          <wp:anchor distT="0" distB="0" distL="114300" distR="114300" simplePos="0" relativeHeight="251674624" behindDoc="1" locked="0" layoutInCell="1" allowOverlap="1" wp14:anchorId="4F9BABCD" wp14:editId="221AC039">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22B723F9" w14:textId="77777777" w:rsidR="00267579" w:rsidRDefault="00267579" w:rsidP="00E00626">
      <w:pPr>
        <w:ind w:left="0" w:firstLine="0"/>
        <w:jc w:val="center"/>
      </w:pPr>
    </w:p>
    <w:p w14:paraId="66EBC499" w14:textId="77777777" w:rsidR="00C96D1E" w:rsidRDefault="00C96D1E" w:rsidP="00E00626">
      <w:pPr>
        <w:ind w:left="0" w:firstLine="0"/>
        <w:jc w:val="center"/>
      </w:pPr>
      <w:r>
        <w:t>İDARİ ŞARTNAME</w:t>
      </w:r>
    </w:p>
    <w:p w14:paraId="7DE203CF" w14:textId="77777777" w:rsidR="00267579" w:rsidRDefault="00C96D1E" w:rsidP="00E00626">
      <w:pPr>
        <w:ind w:left="0" w:firstLine="0"/>
        <w:jc w:val="center"/>
      </w:pPr>
      <w:r>
        <w:t>ÇATALKÖY BELEDİYESİ</w:t>
      </w:r>
    </w:p>
    <w:p w14:paraId="62B9216C" w14:textId="77777777" w:rsidR="00290E8D" w:rsidRDefault="00290E8D" w:rsidP="00C96D1E">
      <w:pPr>
        <w:ind w:left="0" w:firstLine="0"/>
      </w:pPr>
    </w:p>
    <w:p w14:paraId="73440492" w14:textId="77777777" w:rsidR="00290E8D" w:rsidRDefault="00290E8D" w:rsidP="00267579">
      <w:pPr>
        <w:ind w:left="0" w:firstLine="0"/>
      </w:pPr>
    </w:p>
    <w:p w14:paraId="13705B2A" w14:textId="77777777" w:rsidR="00290E8D" w:rsidRDefault="00290E8D" w:rsidP="00E00626">
      <w:pPr>
        <w:ind w:left="0" w:firstLine="0"/>
        <w:jc w:val="center"/>
      </w:pPr>
    </w:p>
    <w:p w14:paraId="58661321" w14:textId="217E5808" w:rsidR="00F541AC" w:rsidRDefault="00CB07A7" w:rsidP="00F541AC">
      <w:pPr>
        <w:tabs>
          <w:tab w:val="left" w:pos="1260"/>
        </w:tabs>
        <w:jc w:val="center"/>
        <w:rPr>
          <w:b/>
          <w:bCs/>
          <w:sz w:val="28"/>
          <w:szCs w:val="28"/>
          <w:u w:val="single"/>
        </w:rPr>
      </w:pPr>
      <w:r>
        <w:rPr>
          <w:b/>
          <w:bCs/>
          <w:sz w:val="28"/>
          <w:szCs w:val="28"/>
          <w:u w:val="single"/>
        </w:rPr>
        <w:t>KATLANIR BOMLU MOBİL VİNÇ KENDİNDEN YÜKLEMELİ</w:t>
      </w:r>
    </w:p>
    <w:p w14:paraId="0703E4FB" w14:textId="52DA01AC" w:rsidR="00CB07A7" w:rsidRPr="00F541AC" w:rsidRDefault="00CB07A7" w:rsidP="00F541AC">
      <w:pPr>
        <w:tabs>
          <w:tab w:val="left" w:pos="1260"/>
        </w:tabs>
        <w:jc w:val="center"/>
        <w:rPr>
          <w:b/>
          <w:bCs/>
          <w:sz w:val="28"/>
          <w:szCs w:val="28"/>
          <w:u w:val="single"/>
        </w:rPr>
      </w:pPr>
      <w:r>
        <w:rPr>
          <w:b/>
          <w:bCs/>
          <w:sz w:val="28"/>
          <w:szCs w:val="28"/>
          <w:u w:val="single"/>
        </w:rPr>
        <w:t>(ÇEKİRGE)</w:t>
      </w:r>
    </w:p>
    <w:p w14:paraId="5EF8ADA8" w14:textId="77777777" w:rsidR="00290E8D" w:rsidRPr="00264D86" w:rsidRDefault="00290E8D" w:rsidP="00E00626">
      <w:pPr>
        <w:ind w:left="720"/>
        <w:jc w:val="center"/>
        <w:rPr>
          <w:rFonts w:ascii="Century Gothic" w:hAnsi="Century Gothic" w:cs="Century Gothic"/>
          <w:b/>
          <w:bCs/>
          <w:color w:val="000000"/>
          <w:u w:val="single"/>
        </w:rPr>
      </w:pPr>
      <w:r w:rsidRPr="00264D86">
        <w:rPr>
          <w:rFonts w:ascii="Century Gothic" w:hAnsi="Century Gothic" w:cs="Century Gothic"/>
          <w:b/>
          <w:bCs/>
          <w:color w:val="000000"/>
          <w:u w:val="single"/>
        </w:rPr>
        <w:t xml:space="preserve"> </w:t>
      </w:r>
    </w:p>
    <w:p w14:paraId="052AE99D" w14:textId="77777777"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MAL ALIMI İDARİ ŞARTNAME</w:t>
      </w:r>
    </w:p>
    <w:p w14:paraId="5A50EEDF" w14:textId="77777777" w:rsidR="00290E8D" w:rsidRDefault="00290E8D" w:rsidP="00E00626">
      <w:pPr>
        <w:ind w:left="0" w:firstLine="0"/>
        <w:jc w:val="center"/>
      </w:pPr>
    </w:p>
    <w:p w14:paraId="6DE8BBBF" w14:textId="77777777" w:rsidR="00290E8D" w:rsidRDefault="00290E8D" w:rsidP="00E00626">
      <w:pPr>
        <w:ind w:left="0" w:firstLine="0"/>
        <w:jc w:val="center"/>
      </w:pPr>
    </w:p>
    <w:p w14:paraId="14778D51" w14:textId="77777777" w:rsidR="00290E8D" w:rsidRDefault="00290E8D" w:rsidP="003F0873">
      <w:pPr>
        <w:spacing w:line="360" w:lineRule="auto"/>
        <w:jc w:val="center"/>
        <w:rPr>
          <w:rFonts w:ascii="Times New Roman" w:hAnsi="Times New Roman" w:cs="Times New Roman"/>
          <w:b/>
          <w:bCs/>
          <w:sz w:val="44"/>
          <w:szCs w:val="44"/>
          <w:u w:val="none"/>
        </w:rPr>
      </w:pPr>
    </w:p>
    <w:p w14:paraId="49752AE0" w14:textId="77777777" w:rsidR="00290E8D" w:rsidRDefault="00290E8D" w:rsidP="003F0873">
      <w:pPr>
        <w:spacing w:line="360" w:lineRule="auto"/>
        <w:jc w:val="center"/>
        <w:rPr>
          <w:rFonts w:ascii="Times New Roman" w:hAnsi="Times New Roman" w:cs="Times New Roman"/>
          <w:b/>
          <w:bCs/>
          <w:sz w:val="36"/>
          <w:szCs w:val="36"/>
          <w:u w:val="none"/>
        </w:rPr>
      </w:pPr>
    </w:p>
    <w:p w14:paraId="2EFAB409" w14:textId="77777777" w:rsidR="00290E8D" w:rsidRDefault="00290E8D" w:rsidP="003F0873">
      <w:pPr>
        <w:spacing w:line="360" w:lineRule="auto"/>
        <w:jc w:val="center"/>
        <w:rPr>
          <w:rFonts w:ascii="Times New Roman" w:hAnsi="Times New Roman" w:cs="Times New Roman"/>
          <w:b/>
          <w:bCs/>
          <w:sz w:val="36"/>
          <w:szCs w:val="36"/>
          <w:u w:val="none"/>
        </w:rPr>
      </w:pPr>
    </w:p>
    <w:p w14:paraId="62D97CE2" w14:textId="77777777" w:rsidR="00290E8D" w:rsidRDefault="00206606"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8240" behindDoc="0" locked="0" layoutInCell="1" allowOverlap="1" wp14:anchorId="774D21FF" wp14:editId="651E24ED">
                <wp:simplePos x="0" y="0"/>
                <wp:positionH relativeFrom="column">
                  <wp:posOffset>-409575</wp:posOffset>
                </wp:positionH>
                <wp:positionV relativeFrom="paragraph">
                  <wp:posOffset>90805</wp:posOffset>
                </wp:positionV>
                <wp:extent cx="6610350" cy="2259330"/>
                <wp:effectExtent l="0" t="0" r="19050" b="2667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28D9CBB4" w14:textId="77777777" w:rsidR="00F541AC" w:rsidRDefault="00F541AC" w:rsidP="006E4D67">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7EC1A3CA" w14:textId="75DF83A0" w:rsidR="00517921" w:rsidRPr="00366680" w:rsidRDefault="00F541AC" w:rsidP="00517921">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9" w:history="1">
                              <w:r w:rsidR="00CB07A7" w:rsidRPr="00887ADA">
                                <w:rPr>
                                  <w:rStyle w:val="Kpr"/>
                                  <w:rFonts w:ascii="Century Gothic" w:hAnsi="Century Gothic" w:cs="Century Gothic"/>
                                  <w:b/>
                                  <w:bCs/>
                                </w:rPr>
                                <w:t>muhasebe@catalkoyesentepebelediyesi.com</w:t>
                              </w:r>
                            </w:hyperlink>
                            <w:r>
                              <w:rPr>
                                <w:rFonts w:ascii="Century Gothic" w:hAnsi="Century Gothic" w:cs="Century Gothic"/>
                                <w:b/>
                                <w:bCs/>
                                <w:color w:val="000000"/>
                                <w:u w:val="single"/>
                              </w:rPr>
                              <w:t xml:space="preserve"> 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3379E1B8" w14:textId="77777777" w:rsidR="00F541AC" w:rsidRPr="00366680" w:rsidRDefault="00F541AC" w:rsidP="006E4D67">
                            <w:pPr>
                              <w:ind w:left="720"/>
                              <w:jc w:val="center"/>
                              <w:rPr>
                                <w:rFonts w:ascii="Century Gothic" w:hAnsi="Century Gothic" w:cs="Century Gothic"/>
                                <w:b/>
                                <w:bCs/>
                                <w:color w:val="000000"/>
                                <w:u w:val="single"/>
                              </w:rPr>
                            </w:pPr>
                          </w:p>
                          <w:p w14:paraId="65D52E8D" w14:textId="77777777" w:rsidR="00F541AC" w:rsidRPr="00423F08" w:rsidRDefault="00F541AC" w:rsidP="006E4D67">
                            <w:pPr>
                              <w:ind w:left="720"/>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74D21FF" id="Rounded Rectangle 119" o:spid="_x0000_s1026" style="position:absolute;left:0;text-align:left;margin-left:-32.25pt;margin-top:7.15pt;width:520.5pt;height:17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14:paraId="28D9CBB4" w14:textId="77777777" w:rsidR="00F541AC" w:rsidRDefault="00F541AC" w:rsidP="006E4D67">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7EC1A3CA" w14:textId="75DF83A0" w:rsidR="00517921" w:rsidRPr="00366680" w:rsidRDefault="00F541AC" w:rsidP="00517921">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10" w:history="1">
                        <w:r w:rsidR="00CB07A7" w:rsidRPr="00887ADA">
                          <w:rPr>
                            <w:rStyle w:val="Kpr"/>
                            <w:rFonts w:ascii="Century Gothic" w:hAnsi="Century Gothic" w:cs="Century Gothic"/>
                            <w:b/>
                            <w:bCs/>
                          </w:rPr>
                          <w:t>muhasebe@catalkoyesentepebelediyesi.com</w:t>
                        </w:r>
                      </w:hyperlink>
                      <w:r>
                        <w:rPr>
                          <w:rFonts w:ascii="Century Gothic" w:hAnsi="Century Gothic" w:cs="Century Gothic"/>
                          <w:b/>
                          <w:bCs/>
                          <w:color w:val="000000"/>
                          <w:u w:val="single"/>
                        </w:rPr>
                        <w:t xml:space="preserve"> 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3379E1B8" w14:textId="77777777" w:rsidR="00F541AC" w:rsidRPr="00366680" w:rsidRDefault="00F541AC" w:rsidP="006E4D67">
                      <w:pPr>
                        <w:ind w:left="720"/>
                        <w:jc w:val="center"/>
                        <w:rPr>
                          <w:rFonts w:ascii="Century Gothic" w:hAnsi="Century Gothic" w:cs="Century Gothic"/>
                          <w:b/>
                          <w:bCs/>
                          <w:color w:val="000000"/>
                          <w:u w:val="single"/>
                        </w:rPr>
                      </w:pPr>
                    </w:p>
                    <w:p w14:paraId="65D52E8D" w14:textId="77777777" w:rsidR="00F541AC" w:rsidRPr="00423F08" w:rsidRDefault="00F541AC" w:rsidP="006E4D67">
                      <w:pPr>
                        <w:ind w:left="720"/>
                        <w:jc w:val="center"/>
                        <w:rPr>
                          <w:b/>
                          <w:bCs/>
                          <w:color w:val="000000"/>
                          <w:sz w:val="24"/>
                          <w:szCs w:val="24"/>
                        </w:rPr>
                      </w:pPr>
                    </w:p>
                  </w:txbxContent>
                </v:textbox>
              </v:roundrect>
            </w:pict>
          </mc:Fallback>
        </mc:AlternateContent>
      </w:r>
    </w:p>
    <w:p w14:paraId="4C98CC1B" w14:textId="77777777" w:rsidR="00290E8D" w:rsidRDefault="00290E8D" w:rsidP="003F0873">
      <w:pPr>
        <w:spacing w:line="360" w:lineRule="auto"/>
        <w:jc w:val="center"/>
        <w:rPr>
          <w:rFonts w:ascii="Times New Roman" w:hAnsi="Times New Roman" w:cs="Times New Roman"/>
          <w:b/>
          <w:bCs/>
          <w:sz w:val="36"/>
          <w:szCs w:val="36"/>
          <w:u w:val="none"/>
        </w:rPr>
      </w:pPr>
    </w:p>
    <w:p w14:paraId="1CDB1821" w14:textId="708C44D3" w:rsidR="00290E8D" w:rsidDel="00517921" w:rsidRDefault="00290E8D" w:rsidP="003F0873">
      <w:pPr>
        <w:spacing w:line="360" w:lineRule="auto"/>
        <w:jc w:val="center"/>
        <w:rPr>
          <w:del w:id="0" w:author="Windows User" w:date="2020-09-01T10:31:00Z"/>
          <w:rFonts w:ascii="Times New Roman" w:hAnsi="Times New Roman" w:cs="Times New Roman"/>
          <w:b/>
          <w:bCs/>
          <w:sz w:val="36"/>
          <w:szCs w:val="36"/>
          <w:u w:val="none"/>
        </w:rPr>
      </w:pPr>
    </w:p>
    <w:p w14:paraId="1C39682E"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327EA5" w14:paraId="46C426A7" w14:textId="77777777">
        <w:trPr>
          <w:trHeight w:val="13057"/>
          <w:tblCellSpacing w:w="20" w:type="dxa"/>
        </w:trPr>
        <w:tc>
          <w:tcPr>
            <w:tcW w:w="9180" w:type="dxa"/>
            <w:shd w:val="clear" w:color="auto" w:fill="DBE5F1"/>
          </w:tcPr>
          <w:p w14:paraId="615E7D68"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00FDF0AD"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2906D3EC"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5712" behindDoc="0" locked="0" layoutInCell="1" allowOverlap="1" wp14:anchorId="507B8A83" wp14:editId="2E7DAB71">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1">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05FCCB9F"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4E1C4B4B"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14:paraId="2E816B1B" w14:textId="77777777"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6736" behindDoc="0" locked="0" layoutInCell="1" allowOverlap="1" wp14:anchorId="2626DE73" wp14:editId="3C30B7CC">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35F6A75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527EF88B" w14:textId="77777777"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14:paraId="6C11C5F5" w14:textId="77777777"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14:paraId="00E44391"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5000B30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45E09A23"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5486156B"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36F08882"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44B1A683"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6E4DCDC6"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39DC0B22"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49A3E7E6"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30044683"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2F11CEE8"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593B606A"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55EE9CF2"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3E07D2F8"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4D3552E1"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11B952F7"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0DB07D50"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6E0B9E2C" w14:textId="77777777" w:rsidR="00290E8D" w:rsidRPr="00940E02" w:rsidRDefault="00206606"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38784" behindDoc="0" locked="0" layoutInCell="1" allowOverlap="1" wp14:anchorId="3407D4AB" wp14:editId="2B766982">
                <wp:simplePos x="0" y="0"/>
                <wp:positionH relativeFrom="column">
                  <wp:posOffset>1595755</wp:posOffset>
                </wp:positionH>
                <wp:positionV relativeFrom="paragraph">
                  <wp:posOffset>176530</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2E6A5D2C" w14:textId="77777777" w:rsidR="00F541AC" w:rsidRPr="003F2E08" w:rsidRDefault="00F541AC"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07D4AB" id="Rounded Rectangle 1" o:spid="_x0000_s1027" style="position:absolute;left:0;text-align:left;margin-left:125.65pt;margin-top:13.9pt;width:324.8pt;height:4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JxsNE0zAgAAZwQAAA4AAAAAAAAAAAAAAAAA&#10;LgIAAGRycy9lMm9Eb2MueG1sUEsBAi0AFAAGAAgAAAAhAGpnpGTeAAAACgEAAA8AAAAAAAAAAAAA&#10;AAAAjQQAAGRycy9kb3ducmV2LnhtbFBLBQYAAAAABAAEAPMAAACYBQAAAAA=&#10;" fillcolor="#d0d8e8" strokecolor="white" strokeweight="2pt">
                <v:path arrowok="t"/>
                <v:textbox>
                  <w:txbxContent>
                    <w:p w14:paraId="2E6A5D2C" w14:textId="77777777" w:rsidR="00F541AC" w:rsidRPr="003F2E08" w:rsidRDefault="00F541AC"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78BA5B58" wp14:editId="204F24E0">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4EBFDF17"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31DE5EC8"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5A9F1145" w14:textId="77777777">
        <w:tc>
          <w:tcPr>
            <w:tcW w:w="534" w:type="dxa"/>
            <w:vAlign w:val="bottom"/>
          </w:tcPr>
          <w:p w14:paraId="3AE6E7F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75CAE6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499B01C0" w14:textId="60FFFE62" w:rsidR="00290E8D" w:rsidRPr="00327EA5" w:rsidRDefault="00326FD9" w:rsidP="00C96D1E">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 </w:t>
            </w:r>
            <w:proofErr w:type="spellStart"/>
            <w:proofErr w:type="gramEnd"/>
            <w:r w:rsidR="00C96D1E">
              <w:rPr>
                <w:rFonts w:ascii="Century Gothic" w:hAnsi="Century Gothic" w:cs="Century Gothic"/>
                <w:b/>
                <w:bCs/>
                <w:kern w:val="0"/>
                <w:sz w:val="20"/>
                <w:szCs w:val="20"/>
                <w:u w:val="none"/>
                <w:lang w:eastAsia="tr-TR"/>
              </w:rPr>
              <w:t>Çatalköy</w:t>
            </w:r>
            <w:proofErr w:type="spellEnd"/>
            <w:r w:rsidR="00CB07A7">
              <w:rPr>
                <w:rFonts w:ascii="Century Gothic" w:hAnsi="Century Gothic" w:cs="Century Gothic"/>
                <w:b/>
                <w:bCs/>
                <w:kern w:val="0"/>
                <w:sz w:val="20"/>
                <w:szCs w:val="20"/>
                <w:u w:val="none"/>
                <w:lang w:eastAsia="tr-TR"/>
              </w:rPr>
              <w:t>-Esentepe</w:t>
            </w:r>
            <w:r w:rsidR="00C96D1E">
              <w:rPr>
                <w:rFonts w:ascii="Century Gothic" w:hAnsi="Century Gothic" w:cs="Century Gothic"/>
                <w:b/>
                <w:bCs/>
                <w:kern w:val="0"/>
                <w:sz w:val="20"/>
                <w:szCs w:val="20"/>
                <w:u w:val="none"/>
                <w:lang w:eastAsia="tr-TR"/>
              </w:rPr>
              <w:t xml:space="preserve"> Belediyesi</w:t>
            </w:r>
          </w:p>
        </w:tc>
      </w:tr>
      <w:tr w:rsidR="00290E8D" w:rsidRPr="00327EA5" w14:paraId="3F8978D1" w14:textId="77777777">
        <w:tc>
          <w:tcPr>
            <w:tcW w:w="534" w:type="dxa"/>
            <w:vAlign w:val="bottom"/>
          </w:tcPr>
          <w:p w14:paraId="23665AD6"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8B7844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23599A84" w14:textId="77777777" w:rsidR="00290E8D" w:rsidRPr="00327EA5" w:rsidRDefault="00326FD9" w:rsidP="00327EA5">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sidR="00C96D1E">
              <w:rPr>
                <w:rFonts w:ascii="Century Gothic" w:hAnsi="Century Gothic" w:cs="Century Gothic"/>
                <w:b/>
                <w:bCs/>
                <w:kern w:val="0"/>
                <w:sz w:val="20"/>
                <w:szCs w:val="20"/>
                <w:u w:val="none"/>
                <w:lang w:eastAsia="tr-TR"/>
              </w:rPr>
              <w:t xml:space="preserve"> </w:t>
            </w:r>
            <w:r w:rsidR="00442A91">
              <w:rPr>
                <w:rFonts w:ascii="Century Gothic" w:hAnsi="Century Gothic" w:cs="Century Gothic"/>
                <w:b/>
                <w:bCs/>
                <w:kern w:val="0"/>
                <w:sz w:val="20"/>
                <w:szCs w:val="20"/>
                <w:u w:val="none"/>
                <w:lang w:eastAsia="tr-TR"/>
              </w:rPr>
              <w:t xml:space="preserve">  </w:t>
            </w:r>
            <w:proofErr w:type="gramEnd"/>
            <w:r w:rsidR="00C96D1E">
              <w:rPr>
                <w:rFonts w:ascii="Century Gothic" w:hAnsi="Century Gothic" w:cs="Century Gothic"/>
                <w:b/>
                <w:bCs/>
                <w:kern w:val="0"/>
                <w:sz w:val="20"/>
                <w:szCs w:val="20"/>
                <w:u w:val="none"/>
                <w:lang w:eastAsia="tr-TR"/>
              </w:rPr>
              <w:t>ÇATALKÖY</w:t>
            </w:r>
          </w:p>
        </w:tc>
      </w:tr>
      <w:tr w:rsidR="00290E8D" w:rsidRPr="00327EA5" w14:paraId="6ECDC796" w14:textId="77777777">
        <w:tc>
          <w:tcPr>
            <w:tcW w:w="534" w:type="dxa"/>
            <w:vAlign w:val="bottom"/>
          </w:tcPr>
          <w:p w14:paraId="17ECD2FA"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3668D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4053ED92" w14:textId="77777777" w:rsidR="00290E8D" w:rsidRPr="00327EA5" w:rsidRDefault="00C96D1E" w:rsidP="00327EA5">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 </w:t>
            </w:r>
            <w:proofErr w:type="gramEnd"/>
            <w:r>
              <w:rPr>
                <w:rFonts w:ascii="Century Gothic" w:hAnsi="Century Gothic" w:cs="Century Gothic"/>
                <w:b/>
                <w:bCs/>
                <w:kern w:val="0"/>
                <w:sz w:val="20"/>
                <w:szCs w:val="20"/>
                <w:u w:val="none"/>
                <w:lang w:eastAsia="tr-TR"/>
              </w:rPr>
              <w:t>0392 824 43 02-40 68</w:t>
            </w:r>
          </w:p>
        </w:tc>
      </w:tr>
      <w:tr w:rsidR="00290E8D" w:rsidRPr="00327EA5" w14:paraId="08C0ABA9" w14:textId="77777777">
        <w:tc>
          <w:tcPr>
            <w:tcW w:w="534" w:type="dxa"/>
            <w:vAlign w:val="bottom"/>
          </w:tcPr>
          <w:p w14:paraId="676EC59E"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FA02F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roofErr w:type="spellStart"/>
            <w:r w:rsidRPr="00327EA5">
              <w:rPr>
                <w:rFonts w:ascii="Century Gothic" w:hAnsi="Century Gothic" w:cs="Century Gothic"/>
                <w:b/>
                <w:bCs/>
                <w:color w:val="000000"/>
                <w:sz w:val="20"/>
                <w:szCs w:val="20"/>
                <w:lang w:eastAsia="tr-TR"/>
              </w:rPr>
              <w:t>Fax</w:t>
            </w:r>
            <w:proofErr w:type="spellEnd"/>
            <w:r w:rsidRPr="00327EA5">
              <w:rPr>
                <w:rFonts w:ascii="Century Gothic" w:hAnsi="Century Gothic" w:cs="Century Gothic"/>
                <w:b/>
                <w:bCs/>
                <w:color w:val="000000"/>
                <w:sz w:val="20"/>
                <w:szCs w:val="20"/>
                <w:lang w:eastAsia="tr-TR"/>
              </w:rPr>
              <w:t xml:space="preserve"> Numarası</w:t>
            </w:r>
          </w:p>
        </w:tc>
        <w:tc>
          <w:tcPr>
            <w:tcW w:w="4758" w:type="dxa"/>
            <w:tcBorders>
              <w:top w:val="dashSmallGap" w:sz="4" w:space="0" w:color="auto"/>
              <w:bottom w:val="dashSmallGap" w:sz="4" w:space="0" w:color="auto"/>
            </w:tcBorders>
            <w:vAlign w:val="bottom"/>
          </w:tcPr>
          <w:p w14:paraId="5F4F857B" w14:textId="77777777" w:rsidR="00290E8D" w:rsidRPr="00327EA5" w:rsidRDefault="009D2168" w:rsidP="00327EA5">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proofErr w:type="gramEnd"/>
            <w:r w:rsidR="00CD00AA">
              <w:rPr>
                <w:rFonts w:ascii="Century Gothic" w:hAnsi="Century Gothic" w:cs="Century Gothic"/>
                <w:b/>
                <w:bCs/>
                <w:kern w:val="0"/>
                <w:sz w:val="20"/>
                <w:szCs w:val="20"/>
                <w:u w:val="none"/>
                <w:lang w:eastAsia="tr-TR"/>
              </w:rPr>
              <w:t xml:space="preserve">0392 </w:t>
            </w:r>
            <w:r w:rsidR="00C96D1E">
              <w:rPr>
                <w:rFonts w:ascii="Century Gothic" w:hAnsi="Century Gothic" w:cs="Century Gothic"/>
                <w:b/>
                <w:bCs/>
                <w:kern w:val="0"/>
                <w:sz w:val="20"/>
                <w:szCs w:val="20"/>
                <w:u w:val="none"/>
                <w:lang w:eastAsia="tr-TR"/>
              </w:rPr>
              <w:t>824 41 63</w:t>
            </w:r>
          </w:p>
        </w:tc>
      </w:tr>
      <w:tr w:rsidR="00290E8D" w:rsidRPr="00327EA5" w14:paraId="0B222666" w14:textId="77777777">
        <w:tc>
          <w:tcPr>
            <w:tcW w:w="534" w:type="dxa"/>
            <w:vAlign w:val="bottom"/>
          </w:tcPr>
          <w:p w14:paraId="62861C0E"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DEF1EA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6976BC49" w14:textId="6853CA16" w:rsidR="00290E8D" w:rsidRPr="00327EA5" w:rsidRDefault="00C96D1E" w:rsidP="00CB07A7">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sidR="00CB07A7">
              <w:rPr>
                <w:rFonts w:ascii="Century Gothic" w:hAnsi="Century Gothic" w:cs="Century Gothic"/>
                <w:b/>
                <w:bCs/>
                <w:kern w:val="0"/>
                <w:sz w:val="20"/>
                <w:szCs w:val="20"/>
                <w:u w:val="none"/>
                <w:lang w:eastAsia="tr-TR"/>
              </w:rPr>
              <w:t>info@</w:t>
            </w:r>
            <w:r>
              <w:rPr>
                <w:rFonts w:ascii="Century Gothic" w:hAnsi="Century Gothic" w:cs="Century Gothic"/>
                <w:b/>
                <w:bCs/>
                <w:kern w:val="0"/>
                <w:sz w:val="20"/>
                <w:szCs w:val="20"/>
                <w:u w:val="none"/>
                <w:lang w:eastAsia="tr-TR"/>
              </w:rPr>
              <w:t>catalkoy</w:t>
            </w:r>
            <w:r w:rsidR="00CB07A7">
              <w:rPr>
                <w:rFonts w:ascii="Century Gothic" w:hAnsi="Century Gothic" w:cs="Century Gothic"/>
                <w:b/>
                <w:bCs/>
                <w:kern w:val="0"/>
                <w:sz w:val="20"/>
                <w:szCs w:val="20"/>
                <w:u w:val="none"/>
                <w:lang w:eastAsia="tr-TR"/>
              </w:rPr>
              <w:t>esentepe</w:t>
            </w:r>
            <w:r>
              <w:rPr>
                <w:rFonts w:ascii="Century Gothic" w:hAnsi="Century Gothic" w:cs="Century Gothic"/>
                <w:b/>
                <w:bCs/>
                <w:kern w:val="0"/>
                <w:sz w:val="20"/>
                <w:szCs w:val="20"/>
                <w:u w:val="none"/>
                <w:lang w:eastAsia="tr-TR"/>
              </w:rPr>
              <w:t>belediyesi.com</w:t>
            </w:r>
            <w:proofErr w:type="gramEnd"/>
          </w:p>
        </w:tc>
      </w:tr>
      <w:tr w:rsidR="00290E8D" w:rsidRPr="00327EA5" w14:paraId="121B9CC7" w14:textId="77777777">
        <w:tc>
          <w:tcPr>
            <w:tcW w:w="534" w:type="dxa"/>
            <w:vAlign w:val="bottom"/>
          </w:tcPr>
          <w:p w14:paraId="3827BD6B"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79A8BB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2EEE96CA" w14:textId="77777777" w:rsidR="00290E8D" w:rsidRPr="00327EA5" w:rsidRDefault="009D2168" w:rsidP="00C96D1E">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442A91">
              <w:rPr>
                <w:rFonts w:ascii="Century Gothic" w:hAnsi="Century Gothic" w:cs="Century Gothic"/>
                <w:b/>
                <w:bCs/>
                <w:kern w:val="0"/>
                <w:sz w:val="20"/>
                <w:szCs w:val="20"/>
                <w:u w:val="none"/>
                <w:lang w:eastAsia="tr-TR"/>
              </w:rPr>
              <w:t xml:space="preserve">  </w:t>
            </w:r>
            <w:proofErr w:type="gramEnd"/>
            <w:r w:rsidR="00C96D1E">
              <w:rPr>
                <w:rFonts w:ascii="Century Gothic" w:hAnsi="Century Gothic" w:cs="Century Gothic"/>
                <w:b/>
                <w:bCs/>
                <w:kern w:val="0"/>
                <w:sz w:val="20"/>
                <w:szCs w:val="20"/>
                <w:u w:val="none"/>
                <w:lang w:eastAsia="tr-TR"/>
              </w:rPr>
              <w:t>Salih KADEH</w:t>
            </w:r>
          </w:p>
        </w:tc>
      </w:tr>
    </w:tbl>
    <w:p w14:paraId="485A2628"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45769849"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71BCF47E"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78FC8D04"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9105" w:type="dxa"/>
        <w:tblInd w:w="-106" w:type="dxa"/>
        <w:tblLook w:val="00A0" w:firstRow="1" w:lastRow="0" w:firstColumn="1" w:lastColumn="0" w:noHBand="0" w:noVBand="0"/>
      </w:tblPr>
      <w:tblGrid>
        <w:gridCol w:w="559"/>
        <w:gridCol w:w="3562"/>
        <w:gridCol w:w="4984"/>
      </w:tblGrid>
      <w:tr w:rsidR="00290E8D" w:rsidRPr="00327EA5" w14:paraId="0D471495" w14:textId="77777777" w:rsidTr="00950080">
        <w:trPr>
          <w:trHeight w:val="514"/>
        </w:trPr>
        <w:tc>
          <w:tcPr>
            <w:tcW w:w="559" w:type="dxa"/>
            <w:vAlign w:val="bottom"/>
          </w:tcPr>
          <w:p w14:paraId="0BBACD6A"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186711D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984" w:type="dxa"/>
            <w:tcBorders>
              <w:bottom w:val="dashSmallGap" w:sz="4" w:space="0" w:color="auto"/>
            </w:tcBorders>
            <w:vAlign w:val="bottom"/>
          </w:tcPr>
          <w:p w14:paraId="4523E64E" w14:textId="0607C97E" w:rsidR="00290E8D" w:rsidRPr="00F541AC" w:rsidRDefault="00683D3B" w:rsidP="00CB07A7">
            <w:pPr>
              <w:tabs>
                <w:tab w:val="left" w:pos="1260"/>
              </w:tabs>
              <w:jc w:val="center"/>
              <w:rPr>
                <w:b/>
                <w:bCs/>
                <w:sz w:val="20"/>
                <w:szCs w:val="20"/>
                <w:u w:val="none"/>
              </w:rPr>
            </w:pPr>
            <w:r w:rsidRPr="00F541AC">
              <w:rPr>
                <w:rFonts w:ascii="Century Gothic" w:hAnsi="Century Gothic" w:cs="Century Gothic"/>
                <w:b/>
                <w:bCs/>
                <w:kern w:val="0"/>
                <w:sz w:val="20"/>
                <w:szCs w:val="20"/>
                <w:u w:val="none"/>
                <w:lang w:eastAsia="tr-TR"/>
              </w:rPr>
              <w:t xml:space="preserve">: </w:t>
            </w:r>
            <w:r w:rsidR="00CB07A7">
              <w:rPr>
                <w:rFonts w:ascii="Century Gothic" w:hAnsi="Century Gothic"/>
                <w:b/>
                <w:bCs/>
                <w:sz w:val="20"/>
                <w:szCs w:val="20"/>
                <w:u w:val="none"/>
              </w:rPr>
              <w:t xml:space="preserve">Katlanır </w:t>
            </w:r>
            <w:proofErr w:type="spellStart"/>
            <w:r w:rsidR="00CB07A7">
              <w:rPr>
                <w:rFonts w:ascii="Century Gothic" w:hAnsi="Century Gothic"/>
                <w:b/>
                <w:bCs/>
                <w:sz w:val="20"/>
                <w:szCs w:val="20"/>
                <w:u w:val="none"/>
              </w:rPr>
              <w:t>Bomlu</w:t>
            </w:r>
            <w:proofErr w:type="spellEnd"/>
            <w:r w:rsidR="00CB07A7">
              <w:rPr>
                <w:rFonts w:ascii="Century Gothic" w:hAnsi="Century Gothic"/>
                <w:b/>
                <w:bCs/>
                <w:sz w:val="20"/>
                <w:szCs w:val="20"/>
                <w:u w:val="none"/>
              </w:rPr>
              <w:t xml:space="preserve"> Mobil Vinç Kendinden Yüklemeli</w:t>
            </w:r>
          </w:p>
        </w:tc>
      </w:tr>
      <w:tr w:rsidR="00290E8D" w:rsidRPr="00327EA5" w14:paraId="2813A4AC" w14:textId="77777777" w:rsidTr="00950080">
        <w:trPr>
          <w:trHeight w:val="514"/>
        </w:trPr>
        <w:tc>
          <w:tcPr>
            <w:tcW w:w="559" w:type="dxa"/>
            <w:vAlign w:val="bottom"/>
          </w:tcPr>
          <w:p w14:paraId="7AED4E39"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7CDEE67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984" w:type="dxa"/>
            <w:tcBorders>
              <w:top w:val="dashSmallGap" w:sz="4" w:space="0" w:color="auto"/>
              <w:bottom w:val="dashSmallGap" w:sz="4" w:space="0" w:color="auto"/>
            </w:tcBorders>
            <w:vAlign w:val="bottom"/>
          </w:tcPr>
          <w:p w14:paraId="0E3BD2D3" w14:textId="77777777" w:rsidR="00290E8D" w:rsidRPr="00327EA5" w:rsidRDefault="00C96D1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Şartnamede Belirtilen Mal Alımı</w:t>
            </w:r>
          </w:p>
        </w:tc>
      </w:tr>
      <w:tr w:rsidR="00290E8D" w:rsidRPr="00327EA5" w14:paraId="5C67F4B4" w14:textId="77777777" w:rsidTr="00950080">
        <w:trPr>
          <w:trHeight w:val="514"/>
        </w:trPr>
        <w:tc>
          <w:tcPr>
            <w:tcW w:w="559" w:type="dxa"/>
            <w:vAlign w:val="bottom"/>
          </w:tcPr>
          <w:p w14:paraId="14A120E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0478A75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984" w:type="dxa"/>
            <w:tcBorders>
              <w:top w:val="dashSmallGap" w:sz="4" w:space="0" w:color="auto"/>
              <w:bottom w:val="dashSmallGap" w:sz="4" w:space="0" w:color="auto"/>
            </w:tcBorders>
            <w:vAlign w:val="bottom"/>
          </w:tcPr>
          <w:p w14:paraId="23B7C75D" w14:textId="67C51F92" w:rsidR="00290E8D" w:rsidRPr="00327EA5" w:rsidRDefault="00683D3B" w:rsidP="003A4C8B">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8C20BD">
              <w:rPr>
                <w:rFonts w:ascii="Century Gothic" w:hAnsi="Century Gothic" w:cs="Century Gothic"/>
                <w:b/>
                <w:bCs/>
                <w:kern w:val="0"/>
                <w:sz w:val="20"/>
                <w:szCs w:val="20"/>
                <w:u w:val="none"/>
                <w:lang w:eastAsia="tr-TR"/>
              </w:rPr>
              <w:t xml:space="preserve">Toplam </w:t>
            </w:r>
            <w:r w:rsidR="001478C2">
              <w:rPr>
                <w:rFonts w:ascii="Century Gothic" w:hAnsi="Century Gothic" w:cs="Century Gothic"/>
                <w:b/>
                <w:bCs/>
                <w:kern w:val="0"/>
                <w:sz w:val="20"/>
                <w:szCs w:val="20"/>
                <w:u w:val="none"/>
                <w:lang w:eastAsia="tr-TR"/>
              </w:rPr>
              <w:t>2</w:t>
            </w:r>
            <w:r>
              <w:rPr>
                <w:rFonts w:ascii="Century Gothic" w:hAnsi="Century Gothic" w:cs="Century Gothic"/>
                <w:b/>
                <w:bCs/>
                <w:kern w:val="0"/>
                <w:sz w:val="20"/>
                <w:szCs w:val="20"/>
                <w:u w:val="none"/>
                <w:lang w:eastAsia="tr-TR"/>
              </w:rPr>
              <w:t xml:space="preserve"> Adet</w:t>
            </w:r>
            <w:r w:rsidR="008C20BD">
              <w:rPr>
                <w:rFonts w:ascii="Century Gothic" w:hAnsi="Century Gothic" w:cs="Century Gothic"/>
                <w:b/>
                <w:bCs/>
                <w:kern w:val="0"/>
                <w:sz w:val="20"/>
                <w:szCs w:val="20"/>
                <w:u w:val="none"/>
                <w:lang w:eastAsia="tr-TR"/>
              </w:rPr>
              <w:t xml:space="preserve"> </w:t>
            </w:r>
          </w:p>
        </w:tc>
      </w:tr>
      <w:tr w:rsidR="00D949F8" w:rsidRPr="00327EA5" w14:paraId="4DF32221" w14:textId="77777777" w:rsidTr="00950080">
        <w:trPr>
          <w:trHeight w:val="633"/>
        </w:trPr>
        <w:tc>
          <w:tcPr>
            <w:tcW w:w="559" w:type="dxa"/>
            <w:vAlign w:val="bottom"/>
          </w:tcPr>
          <w:p w14:paraId="1B2386E4"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562" w:type="dxa"/>
            <w:vAlign w:val="bottom"/>
          </w:tcPr>
          <w:p w14:paraId="3CFAA914" w14:textId="77777777" w:rsidR="00D949F8" w:rsidRPr="00A0232B"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sidRPr="00A0232B">
              <w:rPr>
                <w:rFonts w:ascii="Century Gothic" w:hAnsi="Century Gothic" w:cs="Century Gothic"/>
                <w:b/>
                <w:bCs/>
                <w:color w:val="FF0000"/>
                <w:sz w:val="20"/>
                <w:szCs w:val="20"/>
                <w:lang w:eastAsia="tr-TR"/>
              </w:rPr>
              <w:t>İhale için ayrılmış toplam tahmini değer</w:t>
            </w:r>
          </w:p>
        </w:tc>
        <w:tc>
          <w:tcPr>
            <w:tcW w:w="4984" w:type="dxa"/>
            <w:tcBorders>
              <w:top w:val="dashSmallGap" w:sz="4" w:space="0" w:color="auto"/>
              <w:bottom w:val="dashSmallGap" w:sz="4" w:space="0" w:color="auto"/>
            </w:tcBorders>
            <w:vAlign w:val="bottom"/>
          </w:tcPr>
          <w:p w14:paraId="77352C58" w14:textId="169EFA1C" w:rsidR="00D949F8" w:rsidRPr="00327EA5" w:rsidRDefault="009E1F4D" w:rsidP="00CB07A7">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9F434B" w:rsidRPr="009F434B">
              <w:rPr>
                <w:rFonts w:ascii="Century Gothic" w:hAnsi="Century Gothic" w:cs="Century Gothic"/>
                <w:b/>
                <w:bCs/>
                <w:kern w:val="0"/>
                <w:sz w:val="20"/>
                <w:szCs w:val="20"/>
                <w:u w:val="none"/>
                <w:lang w:eastAsia="tr-TR"/>
              </w:rPr>
              <w:t>70</w:t>
            </w:r>
            <w:r w:rsidR="008E28D3" w:rsidRPr="009F434B">
              <w:rPr>
                <w:rFonts w:ascii="Century Gothic" w:hAnsi="Century Gothic" w:cs="Century Gothic"/>
                <w:b/>
                <w:bCs/>
                <w:kern w:val="0"/>
                <w:sz w:val="20"/>
                <w:szCs w:val="20"/>
                <w:u w:val="none"/>
                <w:lang w:eastAsia="tr-TR"/>
              </w:rPr>
              <w:t xml:space="preserve">,000 </w:t>
            </w:r>
            <w:r w:rsidR="00C96D1E" w:rsidRPr="009F434B">
              <w:rPr>
                <w:rFonts w:ascii="Century Gothic" w:hAnsi="Century Gothic" w:cs="Century Gothic"/>
                <w:b/>
                <w:bCs/>
                <w:kern w:val="0"/>
                <w:sz w:val="20"/>
                <w:szCs w:val="20"/>
                <w:u w:val="none"/>
                <w:lang w:eastAsia="tr-TR"/>
              </w:rPr>
              <w:t xml:space="preserve"> </w:t>
            </w:r>
            <w:r w:rsidR="00CB07A7" w:rsidRPr="009F434B">
              <w:rPr>
                <w:rFonts w:ascii="Century Gothic" w:hAnsi="Century Gothic" w:cs="Century Gothic"/>
                <w:b/>
                <w:bCs/>
                <w:kern w:val="0"/>
                <w:sz w:val="20"/>
                <w:szCs w:val="20"/>
                <w:u w:val="none"/>
                <w:lang w:eastAsia="tr-TR"/>
              </w:rPr>
              <w:t>STG</w:t>
            </w:r>
            <w:r w:rsidR="006805AB" w:rsidRPr="009F434B">
              <w:rPr>
                <w:rFonts w:ascii="Century Gothic" w:hAnsi="Century Gothic" w:cs="Century Gothic"/>
                <w:b/>
                <w:bCs/>
                <w:kern w:val="0"/>
                <w:sz w:val="20"/>
                <w:szCs w:val="20"/>
                <w:u w:val="none"/>
                <w:lang w:eastAsia="tr-TR"/>
              </w:rPr>
              <w:t xml:space="preserve"> </w:t>
            </w:r>
            <w:r w:rsidR="008C20BD" w:rsidRPr="009F434B">
              <w:rPr>
                <w:rFonts w:ascii="Century Gothic" w:hAnsi="Century Gothic" w:cs="Century Gothic"/>
                <w:b/>
                <w:bCs/>
                <w:kern w:val="0"/>
                <w:sz w:val="20"/>
                <w:szCs w:val="20"/>
                <w:u w:val="none"/>
                <w:lang w:eastAsia="tr-TR"/>
              </w:rPr>
              <w:t>(KDV hariç)</w:t>
            </w:r>
            <w:bookmarkStart w:id="1" w:name="_GoBack"/>
            <w:bookmarkEnd w:id="1"/>
          </w:p>
        </w:tc>
      </w:tr>
      <w:tr w:rsidR="00290E8D" w:rsidRPr="00327EA5" w14:paraId="613CA760" w14:textId="77777777" w:rsidTr="00950080">
        <w:trPr>
          <w:trHeight w:val="514"/>
        </w:trPr>
        <w:tc>
          <w:tcPr>
            <w:tcW w:w="559" w:type="dxa"/>
            <w:vAlign w:val="bottom"/>
          </w:tcPr>
          <w:p w14:paraId="03713711"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295A29F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984" w:type="dxa"/>
            <w:tcBorders>
              <w:top w:val="dashSmallGap" w:sz="4" w:space="0" w:color="auto"/>
              <w:bottom w:val="dashSmallGap" w:sz="4" w:space="0" w:color="auto"/>
            </w:tcBorders>
            <w:vAlign w:val="bottom"/>
          </w:tcPr>
          <w:p w14:paraId="0307E72F" w14:textId="76DEA15F" w:rsidR="00290E8D" w:rsidRPr="00327EA5" w:rsidRDefault="00683D3B" w:rsidP="00C96D1E">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proofErr w:type="spellStart"/>
            <w:r w:rsidR="00C96D1E">
              <w:rPr>
                <w:rFonts w:ascii="Century Gothic" w:hAnsi="Century Gothic" w:cs="Century Gothic"/>
                <w:b/>
                <w:bCs/>
                <w:kern w:val="0"/>
                <w:sz w:val="20"/>
                <w:szCs w:val="20"/>
                <w:u w:val="none"/>
                <w:lang w:eastAsia="tr-TR"/>
              </w:rPr>
              <w:t>Çatalköy</w:t>
            </w:r>
            <w:proofErr w:type="spellEnd"/>
            <w:r w:rsidR="00CB07A7">
              <w:rPr>
                <w:rFonts w:ascii="Century Gothic" w:hAnsi="Century Gothic" w:cs="Century Gothic"/>
                <w:b/>
                <w:bCs/>
                <w:kern w:val="0"/>
                <w:sz w:val="20"/>
                <w:szCs w:val="20"/>
                <w:u w:val="none"/>
                <w:lang w:eastAsia="tr-TR"/>
              </w:rPr>
              <w:t>-Esentepe</w:t>
            </w:r>
            <w:r w:rsidR="00C96D1E">
              <w:rPr>
                <w:rFonts w:ascii="Century Gothic" w:hAnsi="Century Gothic" w:cs="Century Gothic"/>
                <w:b/>
                <w:bCs/>
                <w:kern w:val="0"/>
                <w:sz w:val="20"/>
                <w:szCs w:val="20"/>
                <w:u w:val="none"/>
                <w:lang w:eastAsia="tr-TR"/>
              </w:rPr>
              <w:t xml:space="preserve"> Belediyesi</w:t>
            </w:r>
          </w:p>
        </w:tc>
      </w:tr>
      <w:tr w:rsidR="00290E8D" w:rsidRPr="00327EA5" w14:paraId="196DEC6B" w14:textId="77777777" w:rsidTr="00950080">
        <w:trPr>
          <w:trHeight w:val="527"/>
        </w:trPr>
        <w:tc>
          <w:tcPr>
            <w:tcW w:w="559" w:type="dxa"/>
            <w:vAlign w:val="bottom"/>
          </w:tcPr>
          <w:p w14:paraId="6EEDFBA5"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3ADBDDC1"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984" w:type="dxa"/>
            <w:tcBorders>
              <w:top w:val="dashSmallGap" w:sz="4" w:space="0" w:color="auto"/>
              <w:bottom w:val="dashSmallGap" w:sz="4" w:space="0" w:color="auto"/>
            </w:tcBorders>
            <w:vAlign w:val="bottom"/>
          </w:tcPr>
          <w:p w14:paraId="1FD715D9" w14:textId="77777777" w:rsidR="00290E8D" w:rsidRPr="00327EA5" w:rsidRDefault="00683D3B" w:rsidP="003979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C96D1E">
              <w:rPr>
                <w:rFonts w:ascii="Century Gothic" w:hAnsi="Century Gothic" w:cs="Century Gothic"/>
                <w:b/>
                <w:bCs/>
                <w:kern w:val="0"/>
                <w:sz w:val="20"/>
                <w:szCs w:val="20"/>
                <w:u w:val="none"/>
                <w:lang w:eastAsia="tr-TR"/>
              </w:rPr>
              <w:t>60</w:t>
            </w:r>
            <w:r>
              <w:rPr>
                <w:rFonts w:ascii="Century Gothic" w:hAnsi="Century Gothic" w:cs="Century Gothic"/>
                <w:b/>
                <w:bCs/>
                <w:kern w:val="0"/>
                <w:sz w:val="20"/>
                <w:szCs w:val="20"/>
                <w:u w:val="none"/>
                <w:lang w:eastAsia="tr-TR"/>
              </w:rPr>
              <w:t xml:space="preserve"> Takvim Günü</w:t>
            </w:r>
          </w:p>
        </w:tc>
      </w:tr>
    </w:tbl>
    <w:p w14:paraId="29137C65"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6B97F905"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4A1A423D" w14:textId="77777777">
        <w:tc>
          <w:tcPr>
            <w:tcW w:w="534" w:type="dxa"/>
            <w:vAlign w:val="center"/>
          </w:tcPr>
          <w:p w14:paraId="403915D9"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908085C"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00255B">
              <w:rPr>
                <w:rFonts w:ascii="Century Gothic" w:hAnsi="Century Gothic" w:cs="Century Gothic"/>
                <w:b/>
                <w:bCs/>
                <w:sz w:val="20"/>
                <w:szCs w:val="20"/>
                <w:u w:val="none"/>
                <w:lang w:eastAsia="tr-TR"/>
              </w:rPr>
              <w:t xml:space="preserve"> </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7435AC27" w14:textId="740BDABC"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A4C8B">
              <w:rPr>
                <w:rFonts w:ascii="Century Gothic" w:hAnsi="Century Gothic" w:cs="Century Gothic"/>
                <w:b/>
                <w:bCs/>
                <w:kern w:val="0"/>
                <w:sz w:val="20"/>
                <w:szCs w:val="20"/>
                <w:u w:val="none"/>
                <w:lang w:eastAsia="tr-TR"/>
              </w:rPr>
              <w:t>0</w:t>
            </w:r>
            <w:r w:rsidR="009F434B">
              <w:rPr>
                <w:rFonts w:ascii="Century Gothic" w:hAnsi="Century Gothic" w:cs="Century Gothic"/>
                <w:b/>
                <w:bCs/>
                <w:kern w:val="0"/>
                <w:sz w:val="20"/>
                <w:szCs w:val="20"/>
                <w:u w:val="none"/>
                <w:lang w:eastAsia="tr-TR"/>
              </w:rPr>
              <w:t>3</w:t>
            </w:r>
            <w:r w:rsidR="00F541AC">
              <w:rPr>
                <w:rFonts w:ascii="Century Gothic" w:hAnsi="Century Gothic" w:cs="Century Gothic"/>
                <w:b/>
                <w:bCs/>
                <w:kern w:val="0"/>
                <w:sz w:val="20"/>
                <w:szCs w:val="20"/>
                <w:u w:val="none"/>
                <w:lang w:eastAsia="tr-TR"/>
              </w:rPr>
              <w:t>/202</w:t>
            </w:r>
            <w:r w:rsidR="00CB07A7">
              <w:rPr>
                <w:rFonts w:ascii="Century Gothic" w:hAnsi="Century Gothic" w:cs="Century Gothic"/>
                <w:b/>
                <w:bCs/>
                <w:kern w:val="0"/>
                <w:sz w:val="20"/>
                <w:szCs w:val="20"/>
                <w:u w:val="none"/>
                <w:lang w:eastAsia="tr-TR"/>
              </w:rPr>
              <w:t>5</w:t>
            </w:r>
          </w:p>
        </w:tc>
      </w:tr>
      <w:tr w:rsidR="00290E8D" w:rsidRPr="00327EA5" w14:paraId="1A66222A" w14:textId="77777777">
        <w:tc>
          <w:tcPr>
            <w:tcW w:w="534" w:type="dxa"/>
            <w:vAlign w:val="center"/>
          </w:tcPr>
          <w:p w14:paraId="6C6BF18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41EB4C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290AB247"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590F6E05" w14:textId="77777777">
        <w:tc>
          <w:tcPr>
            <w:tcW w:w="534" w:type="dxa"/>
            <w:vAlign w:val="center"/>
          </w:tcPr>
          <w:p w14:paraId="5B396CF6"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516130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7AE5B2F5" w14:textId="4028DE83"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proofErr w:type="spellStart"/>
            <w:r w:rsidR="00C96D1E">
              <w:rPr>
                <w:rFonts w:ascii="Century Gothic" w:hAnsi="Century Gothic" w:cs="Century Gothic"/>
                <w:b/>
                <w:bCs/>
                <w:kern w:val="0"/>
                <w:sz w:val="18"/>
                <w:szCs w:val="18"/>
                <w:u w:val="none"/>
                <w:lang w:eastAsia="tr-TR"/>
              </w:rPr>
              <w:t>Çatalköy</w:t>
            </w:r>
            <w:proofErr w:type="spellEnd"/>
            <w:r w:rsidR="00CB07A7">
              <w:rPr>
                <w:rFonts w:ascii="Century Gothic" w:hAnsi="Century Gothic" w:cs="Century Gothic"/>
                <w:b/>
                <w:bCs/>
                <w:kern w:val="0"/>
                <w:sz w:val="18"/>
                <w:szCs w:val="18"/>
                <w:u w:val="none"/>
                <w:lang w:eastAsia="tr-TR"/>
              </w:rPr>
              <w:t>-</w:t>
            </w:r>
            <w:proofErr w:type="gramStart"/>
            <w:r w:rsidR="00CB07A7">
              <w:rPr>
                <w:rFonts w:ascii="Century Gothic" w:hAnsi="Century Gothic" w:cs="Century Gothic"/>
                <w:b/>
                <w:bCs/>
                <w:kern w:val="0"/>
                <w:sz w:val="18"/>
                <w:szCs w:val="18"/>
                <w:u w:val="none"/>
                <w:lang w:eastAsia="tr-TR"/>
              </w:rPr>
              <w:t xml:space="preserve">Esentepe </w:t>
            </w:r>
            <w:r w:rsidR="00C96D1E">
              <w:rPr>
                <w:rFonts w:ascii="Century Gothic" w:hAnsi="Century Gothic" w:cs="Century Gothic"/>
                <w:b/>
                <w:bCs/>
                <w:kern w:val="0"/>
                <w:sz w:val="18"/>
                <w:szCs w:val="18"/>
                <w:u w:val="none"/>
                <w:lang w:eastAsia="tr-TR"/>
              </w:rPr>
              <w:t xml:space="preserve"> Belediyesi</w:t>
            </w:r>
            <w:proofErr w:type="gramEnd"/>
          </w:p>
        </w:tc>
      </w:tr>
      <w:tr w:rsidR="00290E8D" w:rsidRPr="00327EA5" w14:paraId="33277A79" w14:textId="77777777">
        <w:tc>
          <w:tcPr>
            <w:tcW w:w="534" w:type="dxa"/>
            <w:vAlign w:val="center"/>
          </w:tcPr>
          <w:p w14:paraId="3FFC89F6"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6457B8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42A0F017" w14:textId="726B3A38"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proofErr w:type="spellStart"/>
            <w:r w:rsidR="00C96D1E">
              <w:rPr>
                <w:rFonts w:ascii="Century Gothic" w:hAnsi="Century Gothic" w:cs="Century Gothic"/>
                <w:b/>
                <w:bCs/>
                <w:kern w:val="0"/>
                <w:sz w:val="20"/>
                <w:szCs w:val="20"/>
                <w:u w:val="none"/>
                <w:lang w:eastAsia="tr-TR"/>
              </w:rPr>
              <w:t>Çatalköy</w:t>
            </w:r>
            <w:proofErr w:type="spellEnd"/>
            <w:r w:rsidR="00CB07A7">
              <w:rPr>
                <w:rFonts w:ascii="Century Gothic" w:hAnsi="Century Gothic" w:cs="Century Gothic"/>
                <w:b/>
                <w:bCs/>
                <w:kern w:val="0"/>
                <w:sz w:val="20"/>
                <w:szCs w:val="20"/>
                <w:u w:val="none"/>
                <w:lang w:eastAsia="tr-TR"/>
              </w:rPr>
              <w:t>-Esentepe</w:t>
            </w:r>
            <w:r w:rsidR="00C96D1E">
              <w:rPr>
                <w:rFonts w:ascii="Century Gothic" w:hAnsi="Century Gothic" w:cs="Century Gothic"/>
                <w:b/>
                <w:bCs/>
                <w:kern w:val="0"/>
                <w:sz w:val="20"/>
                <w:szCs w:val="20"/>
                <w:u w:val="none"/>
                <w:lang w:eastAsia="tr-TR"/>
              </w:rPr>
              <w:t xml:space="preserve"> Belediyesi</w:t>
            </w:r>
          </w:p>
        </w:tc>
      </w:tr>
      <w:tr w:rsidR="00C96D1E" w:rsidRPr="00327EA5" w14:paraId="7D557807" w14:textId="77777777">
        <w:tc>
          <w:tcPr>
            <w:tcW w:w="534" w:type="dxa"/>
            <w:vAlign w:val="center"/>
          </w:tcPr>
          <w:p w14:paraId="0C923ED0" w14:textId="77777777" w:rsidR="00C96D1E" w:rsidRPr="00C96D1E" w:rsidRDefault="00C96D1E" w:rsidP="00C96D1E">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
        </w:tc>
        <w:tc>
          <w:tcPr>
            <w:tcW w:w="3400" w:type="dxa"/>
            <w:vAlign w:val="center"/>
          </w:tcPr>
          <w:p w14:paraId="618076A5" w14:textId="77777777" w:rsidR="00C96D1E" w:rsidRPr="00327EA5" w:rsidRDefault="00C96D1E"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
        </w:tc>
        <w:tc>
          <w:tcPr>
            <w:tcW w:w="4758" w:type="dxa"/>
            <w:vAlign w:val="center"/>
          </w:tcPr>
          <w:p w14:paraId="185483EA" w14:textId="77777777" w:rsidR="00C96D1E" w:rsidRPr="00327EA5" w:rsidRDefault="00C96D1E" w:rsidP="00C96D1E">
            <w:pPr>
              <w:spacing w:line="360" w:lineRule="auto"/>
              <w:jc w:val="left"/>
              <w:rPr>
                <w:rFonts w:ascii="Century Gothic" w:hAnsi="Century Gothic" w:cs="Century Gothic"/>
                <w:b/>
                <w:bCs/>
                <w:kern w:val="0"/>
                <w:sz w:val="20"/>
                <w:szCs w:val="20"/>
                <w:u w:val="none"/>
                <w:lang w:eastAsia="tr-TR"/>
              </w:rPr>
            </w:pPr>
          </w:p>
        </w:tc>
      </w:tr>
    </w:tbl>
    <w:p w14:paraId="52EAA472"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0EB385A7" w14:textId="7778548A" w:rsidR="00F541AC" w:rsidRPr="00F541AC" w:rsidRDefault="00AC6CA9" w:rsidP="00F541AC">
      <w:pPr>
        <w:pStyle w:val="ListeParagraf"/>
        <w:numPr>
          <w:ilvl w:val="1"/>
          <w:numId w:val="3"/>
        </w:numPr>
        <w:rPr>
          <w:rFonts w:ascii="Century Gothic" w:hAnsi="Century Gothic" w:cs="Century Gothic"/>
          <w:color w:val="000000"/>
          <w:sz w:val="20"/>
          <w:szCs w:val="20"/>
        </w:rPr>
      </w:pPr>
      <w:r>
        <w:rPr>
          <w:rFonts w:ascii="Century Gothic" w:hAnsi="Century Gothic" w:cs="Century Gothic"/>
          <w:color w:val="000000"/>
          <w:sz w:val="20"/>
          <w:szCs w:val="20"/>
        </w:rPr>
        <w:t xml:space="preserve">Teklifler en geç </w:t>
      </w:r>
      <w:r w:rsidR="004614B2" w:rsidRPr="008A6F3F">
        <w:rPr>
          <w:rFonts w:ascii="Century Gothic" w:hAnsi="Century Gothic" w:cs="Century Gothic"/>
          <w:b/>
          <w:color w:val="000000"/>
          <w:sz w:val="20"/>
          <w:szCs w:val="20"/>
        </w:rPr>
        <w:t>19 Ağustos 2025’e</w:t>
      </w:r>
      <w:r w:rsidR="009F434B" w:rsidRPr="008A6F3F">
        <w:rPr>
          <w:rFonts w:ascii="Century Gothic" w:hAnsi="Century Gothic" w:cs="Century Gothic"/>
          <w:b/>
          <w:color w:val="000000"/>
          <w:sz w:val="20"/>
          <w:szCs w:val="20"/>
        </w:rPr>
        <w:t xml:space="preserve"> </w:t>
      </w:r>
      <w:r w:rsidR="008A6F3F" w:rsidRPr="008A6F3F">
        <w:rPr>
          <w:rFonts w:ascii="Century Gothic" w:hAnsi="Century Gothic" w:cs="Century Gothic"/>
          <w:b/>
          <w:color w:val="000000"/>
          <w:sz w:val="20"/>
          <w:szCs w:val="20"/>
        </w:rPr>
        <w:t>saat 15:00’a</w:t>
      </w:r>
      <w:r w:rsidR="008A6F3F">
        <w:rPr>
          <w:rFonts w:ascii="Century Gothic" w:hAnsi="Century Gothic" w:cs="Century Gothic"/>
          <w:color w:val="000000"/>
          <w:sz w:val="20"/>
          <w:szCs w:val="20"/>
        </w:rPr>
        <w:t xml:space="preserve"> </w:t>
      </w:r>
      <w:r w:rsidR="00F541AC" w:rsidRPr="00F541AC">
        <w:rPr>
          <w:rFonts w:ascii="Century Gothic" w:hAnsi="Century Gothic" w:cs="Century Gothic"/>
          <w:color w:val="000000"/>
          <w:sz w:val="20"/>
          <w:szCs w:val="20"/>
        </w:rPr>
        <w:t xml:space="preserve">kadar </w:t>
      </w:r>
      <w:proofErr w:type="spellStart"/>
      <w:r w:rsidR="00F541AC" w:rsidRPr="00F541AC">
        <w:rPr>
          <w:rFonts w:ascii="Century Gothic" w:hAnsi="Century Gothic" w:cs="Century Gothic"/>
          <w:color w:val="000000"/>
          <w:sz w:val="20"/>
          <w:szCs w:val="20"/>
        </w:rPr>
        <w:t>Çatalköy</w:t>
      </w:r>
      <w:proofErr w:type="spellEnd"/>
      <w:r w:rsidR="00CB07A7">
        <w:rPr>
          <w:rFonts w:ascii="Century Gothic" w:hAnsi="Century Gothic" w:cs="Century Gothic"/>
          <w:color w:val="000000"/>
          <w:sz w:val="20"/>
          <w:szCs w:val="20"/>
        </w:rPr>
        <w:t>-Esentepe</w:t>
      </w:r>
      <w:r w:rsidR="00F541AC" w:rsidRPr="00F541AC">
        <w:rPr>
          <w:rFonts w:ascii="Century Gothic" w:hAnsi="Century Gothic" w:cs="Century Gothic"/>
          <w:color w:val="000000"/>
          <w:sz w:val="20"/>
          <w:szCs w:val="20"/>
        </w:rPr>
        <w:t xml:space="preserve"> Belediyesi binasındaki teklif kutusuna atılmalıdır.  Bu saatten sonra gelen teklifler kabul edilmez ve değerlendirmeye alınmaz. </w:t>
      </w:r>
    </w:p>
    <w:p w14:paraId="181B2226"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63F9D469"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02569A5D" w14:textId="237CFCEE"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proofErr w:type="spellStart"/>
      <w:r w:rsidR="00C96D1E">
        <w:rPr>
          <w:rFonts w:ascii="Century Gothic" w:hAnsi="Century Gothic" w:cs="Century Gothic"/>
          <w:color w:val="000000"/>
          <w:sz w:val="20"/>
          <w:szCs w:val="20"/>
        </w:rPr>
        <w:t>Çatalköy</w:t>
      </w:r>
      <w:proofErr w:type="spellEnd"/>
      <w:r w:rsidR="00CB07A7">
        <w:rPr>
          <w:rFonts w:ascii="Century Gothic" w:hAnsi="Century Gothic" w:cs="Century Gothic"/>
          <w:color w:val="000000"/>
          <w:sz w:val="20"/>
          <w:szCs w:val="20"/>
        </w:rPr>
        <w:t>-Esentepe</w:t>
      </w:r>
      <w:r w:rsidR="00C96D1E">
        <w:rPr>
          <w:rFonts w:ascii="Century Gothic" w:hAnsi="Century Gothic" w:cs="Century Gothic"/>
          <w:color w:val="000000"/>
          <w:sz w:val="20"/>
          <w:szCs w:val="20"/>
        </w:rPr>
        <w:t xml:space="preserve"> Belediyesi</w:t>
      </w:r>
      <w:r w:rsidRPr="006755CA">
        <w:rPr>
          <w:rFonts w:ascii="Century Gothic" w:hAnsi="Century Gothic" w:cs="Century Gothic"/>
          <w:color w:val="000000"/>
          <w:sz w:val="20"/>
          <w:szCs w:val="20"/>
        </w:rPr>
        <w:t xml:space="preserve"> internet sayfası üzerinden bedelsiz olarak görülebilir. </w:t>
      </w:r>
    </w:p>
    <w:tbl>
      <w:tblPr>
        <w:tblW w:w="9286" w:type="dxa"/>
        <w:tblInd w:w="-106" w:type="dxa"/>
        <w:tblLook w:val="00A0" w:firstRow="1" w:lastRow="0" w:firstColumn="1" w:lastColumn="0" w:noHBand="0" w:noVBand="0"/>
      </w:tblPr>
      <w:tblGrid>
        <w:gridCol w:w="405"/>
        <w:gridCol w:w="4860"/>
        <w:gridCol w:w="4021"/>
      </w:tblGrid>
      <w:tr w:rsidR="002B15FE" w:rsidRPr="00327EA5" w14:paraId="63131693" w14:textId="77777777" w:rsidTr="00C96D1E">
        <w:trPr>
          <w:trHeight w:val="337"/>
        </w:trPr>
        <w:tc>
          <w:tcPr>
            <w:tcW w:w="427" w:type="dxa"/>
          </w:tcPr>
          <w:p w14:paraId="4F6C8992"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1E69131" w14:textId="77777777" w:rsidR="002B15FE" w:rsidRPr="00327EA5" w:rsidRDefault="002B15FE"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608" w:type="dxa"/>
            <w:tcBorders>
              <w:bottom w:val="dashSmallGap" w:sz="4" w:space="0" w:color="auto"/>
            </w:tcBorders>
            <w:vAlign w:val="bottom"/>
          </w:tcPr>
          <w:p w14:paraId="555CC58A" w14:textId="526A7C51" w:rsidR="002B15FE" w:rsidRPr="002B15FE" w:rsidRDefault="002B15FE" w:rsidP="00C96D1E">
            <w:pPr>
              <w:pStyle w:val="ListeParagraf"/>
              <w:ind w:left="0" w:firstLine="0"/>
              <w:jc w:val="left"/>
              <w:rPr>
                <w:rFonts w:ascii="Century Gothic" w:hAnsi="Century Gothic" w:cs="Century Gothic"/>
                <w:b/>
                <w:sz w:val="20"/>
                <w:szCs w:val="20"/>
              </w:rPr>
            </w:pPr>
            <w:r w:rsidRPr="002B15FE">
              <w:rPr>
                <w:rFonts w:ascii="Century Gothic" w:hAnsi="Century Gothic" w:cs="Century Gothic"/>
                <w:b/>
                <w:sz w:val="20"/>
                <w:szCs w:val="20"/>
              </w:rPr>
              <w:t xml:space="preserve">: </w:t>
            </w:r>
            <w:proofErr w:type="spellStart"/>
            <w:r w:rsidR="00C96D1E">
              <w:rPr>
                <w:rFonts w:ascii="Century Gothic" w:hAnsi="Century Gothic" w:cs="Century Gothic"/>
                <w:b/>
                <w:sz w:val="20"/>
                <w:szCs w:val="20"/>
              </w:rPr>
              <w:t>Çatalköy</w:t>
            </w:r>
            <w:proofErr w:type="spellEnd"/>
            <w:r w:rsidR="00CB07A7">
              <w:rPr>
                <w:rFonts w:ascii="Century Gothic" w:hAnsi="Century Gothic" w:cs="Century Gothic"/>
                <w:b/>
                <w:sz w:val="20"/>
                <w:szCs w:val="20"/>
              </w:rPr>
              <w:t>-Esentepe</w:t>
            </w:r>
            <w:r w:rsidR="00C96D1E">
              <w:rPr>
                <w:rFonts w:ascii="Century Gothic" w:hAnsi="Century Gothic" w:cs="Century Gothic"/>
                <w:b/>
                <w:sz w:val="20"/>
                <w:szCs w:val="20"/>
              </w:rPr>
              <w:t xml:space="preserve"> Belediyesi</w:t>
            </w:r>
          </w:p>
        </w:tc>
      </w:tr>
      <w:tr w:rsidR="002B15FE" w:rsidRPr="00327EA5" w14:paraId="517FD51F" w14:textId="77777777" w:rsidTr="00C96D1E">
        <w:trPr>
          <w:trHeight w:val="321"/>
        </w:trPr>
        <w:tc>
          <w:tcPr>
            <w:tcW w:w="427" w:type="dxa"/>
          </w:tcPr>
          <w:p w14:paraId="6E55DE44"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6F3CC0E0" w14:textId="77777777" w:rsidR="002B15FE" w:rsidRPr="00327EA5" w:rsidRDefault="002B15FE"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608" w:type="dxa"/>
            <w:tcBorders>
              <w:top w:val="dashSmallGap" w:sz="4" w:space="0" w:color="auto"/>
              <w:bottom w:val="dashSmallGap" w:sz="4" w:space="0" w:color="auto"/>
            </w:tcBorders>
            <w:vAlign w:val="bottom"/>
          </w:tcPr>
          <w:p w14:paraId="08C03A0E" w14:textId="403E87CC" w:rsidR="002B15FE" w:rsidRPr="006755CA" w:rsidRDefault="002B15FE" w:rsidP="00C96D1E">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 xml:space="preserve">: </w:t>
            </w:r>
            <w:r w:rsidR="00C96D1E">
              <w:rPr>
                <w:rFonts w:ascii="Century Gothic" w:hAnsi="Century Gothic" w:cs="Century Gothic"/>
                <w:b/>
                <w:bCs/>
                <w:sz w:val="20"/>
                <w:szCs w:val="20"/>
              </w:rPr>
              <w:t>www.catalkoy</w:t>
            </w:r>
            <w:r w:rsidR="00CB07A7">
              <w:rPr>
                <w:rFonts w:ascii="Century Gothic" w:hAnsi="Century Gothic" w:cs="Century Gothic"/>
                <w:b/>
                <w:bCs/>
                <w:sz w:val="20"/>
                <w:szCs w:val="20"/>
              </w:rPr>
              <w:t>esentepe</w:t>
            </w:r>
            <w:r w:rsidR="00C96D1E">
              <w:rPr>
                <w:rFonts w:ascii="Century Gothic" w:hAnsi="Century Gothic" w:cs="Century Gothic"/>
                <w:b/>
                <w:bCs/>
                <w:sz w:val="20"/>
                <w:szCs w:val="20"/>
              </w:rPr>
              <w:t>belediyesi.com</w:t>
            </w:r>
          </w:p>
        </w:tc>
      </w:tr>
      <w:tr w:rsidR="002B15FE" w:rsidRPr="00327EA5" w14:paraId="731AF1C4" w14:textId="77777777" w:rsidTr="00C96D1E">
        <w:trPr>
          <w:trHeight w:val="321"/>
        </w:trPr>
        <w:tc>
          <w:tcPr>
            <w:tcW w:w="427" w:type="dxa"/>
          </w:tcPr>
          <w:p w14:paraId="301FDC48"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1527DB6" w14:textId="77777777" w:rsidR="002B15FE" w:rsidRPr="00327EA5" w:rsidRDefault="002B15FE" w:rsidP="00C96D1E">
            <w:pPr>
              <w:spacing w:line="276" w:lineRule="auto"/>
              <w:ind w:left="0" w:firstLine="0"/>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608" w:type="dxa"/>
            <w:tcBorders>
              <w:top w:val="dashSmallGap" w:sz="4" w:space="0" w:color="auto"/>
              <w:bottom w:val="dashSmallGap" w:sz="4" w:space="0" w:color="auto"/>
            </w:tcBorders>
            <w:vAlign w:val="bottom"/>
          </w:tcPr>
          <w:p w14:paraId="64AD9ADD" w14:textId="2929FDCC" w:rsidR="002B15FE" w:rsidRPr="007813A9" w:rsidRDefault="002B15FE" w:rsidP="006456C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 xml:space="preserve">3.1 </w:t>
            </w:r>
            <w:r w:rsidR="00C96D1E">
              <w:rPr>
                <w:rFonts w:ascii="Century Gothic" w:hAnsi="Century Gothic" w:cs="Century Gothic"/>
                <w:b/>
                <w:bCs/>
                <w:color w:val="FF0000"/>
                <w:sz w:val="20"/>
                <w:szCs w:val="20"/>
              </w:rPr>
              <w:t xml:space="preserve">maddesinde belirtilen tarihten </w:t>
            </w:r>
            <w:r w:rsidR="006456C6">
              <w:rPr>
                <w:rFonts w:ascii="Century Gothic" w:hAnsi="Century Gothic" w:cs="Century Gothic"/>
                <w:b/>
                <w:bCs/>
                <w:color w:val="FF0000"/>
                <w:sz w:val="20"/>
                <w:szCs w:val="20"/>
              </w:rPr>
              <w:t>10</w:t>
            </w:r>
            <w:r w:rsidR="00C96D1E">
              <w:rPr>
                <w:rFonts w:ascii="Century Gothic" w:hAnsi="Century Gothic" w:cs="Century Gothic"/>
                <w:b/>
                <w:bCs/>
                <w:color w:val="FF0000"/>
                <w:sz w:val="20"/>
                <w:szCs w:val="20"/>
              </w:rPr>
              <w:t xml:space="preserve"> (</w:t>
            </w:r>
            <w:r w:rsidR="006456C6">
              <w:rPr>
                <w:rFonts w:ascii="Century Gothic" w:hAnsi="Century Gothic" w:cs="Century Gothic"/>
                <w:b/>
                <w:bCs/>
                <w:color w:val="FF0000"/>
                <w:sz w:val="20"/>
                <w:szCs w:val="20"/>
              </w:rPr>
              <w:t>on</w:t>
            </w:r>
            <w:r w:rsidRPr="007813A9">
              <w:rPr>
                <w:rFonts w:ascii="Century Gothic" w:hAnsi="Century Gothic" w:cs="Century Gothic"/>
                <w:b/>
                <w:bCs/>
                <w:color w:val="FF0000"/>
                <w:sz w:val="20"/>
                <w:szCs w:val="20"/>
              </w:rPr>
              <w:t xml:space="preserve">) </w:t>
            </w:r>
            <w:r w:rsidR="006456C6">
              <w:rPr>
                <w:rFonts w:ascii="Century Gothic" w:hAnsi="Century Gothic" w:cs="Century Gothic"/>
                <w:b/>
                <w:bCs/>
                <w:color w:val="FF0000"/>
                <w:sz w:val="20"/>
                <w:szCs w:val="20"/>
              </w:rPr>
              <w:t>takvim</w:t>
            </w:r>
            <w:r w:rsidR="006456C6" w:rsidRPr="007813A9">
              <w:rPr>
                <w:rFonts w:ascii="Century Gothic" w:hAnsi="Century Gothic" w:cs="Century Gothic"/>
                <w:b/>
                <w:bCs/>
                <w:color w:val="FF0000"/>
                <w:sz w:val="20"/>
                <w:szCs w:val="20"/>
              </w:rPr>
              <w:t xml:space="preserve"> </w:t>
            </w:r>
            <w:r w:rsidRPr="007813A9">
              <w:rPr>
                <w:rFonts w:ascii="Century Gothic" w:hAnsi="Century Gothic" w:cs="Century Gothic"/>
                <w:b/>
                <w:bCs/>
                <w:color w:val="FF0000"/>
                <w:sz w:val="20"/>
                <w:szCs w:val="20"/>
              </w:rPr>
              <w:t>günü öncesine kadar.</w:t>
            </w:r>
          </w:p>
        </w:tc>
      </w:tr>
    </w:tbl>
    <w:p w14:paraId="6BB9D21A"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15803C96" w14:textId="77777777" w:rsidR="00B77258" w:rsidRPr="00B77258" w:rsidRDefault="00B77258" w:rsidP="00637EFB">
      <w:pPr>
        <w:pStyle w:val="ListeParagraf"/>
        <w:numPr>
          <w:ilvl w:val="1"/>
          <w:numId w:val="3"/>
        </w:numPr>
        <w:spacing w:line="276" w:lineRule="auto"/>
        <w:rPr>
          <w:rFonts w:ascii="Century Gothic" w:hAnsi="Century Gothic" w:cs="Century Gothic"/>
          <w:color w:val="000000"/>
          <w:sz w:val="16"/>
          <w:szCs w:val="16"/>
        </w:rPr>
      </w:pPr>
    </w:p>
    <w:p w14:paraId="52BE30D8" w14:textId="7A05C8EE" w:rsidR="00290E8D" w:rsidRPr="00B77258" w:rsidRDefault="00FC54C2" w:rsidP="00B77258">
      <w:pPr>
        <w:pStyle w:val="ListeParagraf"/>
        <w:numPr>
          <w:ilvl w:val="2"/>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442A91">
        <w:rPr>
          <w:rFonts w:ascii="Century Gothic" w:hAnsi="Century Gothic" w:cs="Century Gothic"/>
          <w:sz w:val="20"/>
          <w:szCs w:val="20"/>
        </w:rPr>
        <w:t xml:space="preserve">ilgili soruları, yazılı olarak </w:t>
      </w:r>
      <w:proofErr w:type="spellStart"/>
      <w:r w:rsidR="00DD659B">
        <w:rPr>
          <w:rFonts w:ascii="Century Gothic" w:hAnsi="Century Gothic" w:cs="Century Gothic"/>
          <w:sz w:val="20"/>
          <w:szCs w:val="20"/>
        </w:rPr>
        <w:t>Çatalköy</w:t>
      </w:r>
      <w:proofErr w:type="spellEnd"/>
      <w:r w:rsidR="00CB07A7">
        <w:rPr>
          <w:rFonts w:ascii="Century Gothic" w:hAnsi="Century Gothic" w:cs="Century Gothic"/>
          <w:sz w:val="20"/>
          <w:szCs w:val="20"/>
        </w:rPr>
        <w:t>-Esentepe</w:t>
      </w:r>
      <w:r w:rsidR="00DD659B">
        <w:rPr>
          <w:rFonts w:ascii="Century Gothic" w:hAnsi="Century Gothic" w:cs="Century Gothic"/>
          <w:sz w:val="20"/>
          <w:szCs w:val="20"/>
        </w:rPr>
        <w:t xml:space="preserve"> Belediyesi’ne</w:t>
      </w:r>
      <w:r w:rsidR="00290E8D" w:rsidRPr="00D1503A">
        <w:rPr>
          <w:rFonts w:ascii="Century Gothic" w:hAnsi="Century Gothic" w:cs="Century Gothic"/>
          <w:sz w:val="20"/>
          <w:szCs w:val="20"/>
        </w:rPr>
        <w:t xml:space="preserve"> </w:t>
      </w:r>
      <w:r w:rsidR="008128DF">
        <w:rPr>
          <w:rFonts w:ascii="Century Gothic" w:hAnsi="Century Gothic" w:cs="Century Gothic"/>
          <w:b/>
          <w:bCs/>
          <w:sz w:val="20"/>
          <w:szCs w:val="20"/>
        </w:rPr>
        <w:t>(c</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00255B">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3C23D75B" w14:textId="031A1F69" w:rsidR="00B77258" w:rsidRPr="00B77258" w:rsidRDefault="00B77258" w:rsidP="00B77258">
      <w:pPr>
        <w:pStyle w:val="ListeParagraf"/>
        <w:numPr>
          <w:ilvl w:val="2"/>
          <w:numId w:val="3"/>
        </w:numPr>
        <w:spacing w:line="276" w:lineRule="auto"/>
        <w:rPr>
          <w:rFonts w:ascii="Century Gothic" w:hAnsi="Century Gothic" w:cs="Century Gothic"/>
          <w:color w:val="000000"/>
          <w:sz w:val="20"/>
          <w:szCs w:val="20"/>
        </w:rPr>
      </w:pPr>
      <w:r w:rsidRPr="00B77258">
        <w:rPr>
          <w:rFonts w:ascii="Century Gothic" w:hAnsi="Century Gothic" w:cs="Century Gothic"/>
          <w:color w:val="000000"/>
          <w:sz w:val="20"/>
          <w:szCs w:val="20"/>
        </w:rPr>
        <w:t>Soruların cevapları 3.1 maddesinde belirtilen tarihten en geç 7 (yedi) takvim günü öncesinde internet adresinden yayınlanacaktır.</w:t>
      </w:r>
    </w:p>
    <w:p w14:paraId="6564C2FB"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5990254"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39FB46FA" w14:textId="77777777" w:rsidR="00290E8D" w:rsidRPr="00F11C4F" w:rsidRDefault="00290E8D" w:rsidP="005624F2">
      <w:pPr>
        <w:pStyle w:val="ListeParagraf"/>
        <w:numPr>
          <w:ilvl w:val="0"/>
          <w:numId w:val="6"/>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 xml:space="preserve">Genel </w:t>
      </w:r>
      <w:r w:rsidR="00252883" w:rsidRPr="00F11C4F">
        <w:rPr>
          <w:rFonts w:ascii="Century Gothic" w:hAnsi="Century Gothic" w:cs="Century Gothic"/>
          <w:color w:val="000000"/>
          <w:sz w:val="20"/>
          <w:szCs w:val="20"/>
        </w:rPr>
        <w:t xml:space="preserve">İdari </w:t>
      </w:r>
      <w:r w:rsidRPr="00F11C4F">
        <w:rPr>
          <w:rFonts w:ascii="Century Gothic" w:hAnsi="Century Gothic" w:cs="Century Gothic"/>
          <w:color w:val="000000"/>
          <w:sz w:val="20"/>
          <w:szCs w:val="20"/>
        </w:rPr>
        <w:t>Şartname</w:t>
      </w:r>
      <w:r w:rsidRPr="006755CA">
        <w:rPr>
          <w:rFonts w:ascii="Century Gothic" w:hAnsi="Century Gothic" w:cs="Century Gothic"/>
          <w:color w:val="000000"/>
          <w:sz w:val="20"/>
          <w:szCs w:val="20"/>
        </w:rPr>
        <w:t>,</w:t>
      </w:r>
    </w:p>
    <w:p w14:paraId="77DEC553" w14:textId="77777777" w:rsidR="00290E8D" w:rsidRPr="00F11C4F" w:rsidRDefault="00252883" w:rsidP="005624F2">
      <w:pPr>
        <w:pStyle w:val="ListeParagraf"/>
        <w:numPr>
          <w:ilvl w:val="0"/>
          <w:numId w:val="6"/>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Sözleşme Tasarısı</w:t>
      </w:r>
      <w:r w:rsidR="00B57996" w:rsidRPr="00F11C4F">
        <w:rPr>
          <w:rFonts w:ascii="Century Gothic" w:hAnsi="Century Gothic" w:cs="Century Gothic"/>
          <w:color w:val="000000"/>
          <w:sz w:val="20"/>
          <w:szCs w:val="20"/>
        </w:rPr>
        <w:t>,</w:t>
      </w:r>
    </w:p>
    <w:p w14:paraId="3844FF8F"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4A0CD4E9"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6950BED1"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59B53F67"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194E2657"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66219BDD"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32655955" w14:textId="7FFFC3A8" w:rsidR="00290E8D" w:rsidRPr="006755CA" w:rsidRDefault="00D46464"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lastRenderedPageBreak/>
        <w:t xml:space="preserve">Katılımcı </w:t>
      </w:r>
      <w:r w:rsidRPr="006755CA">
        <w:rPr>
          <w:rFonts w:ascii="Century Gothic" w:hAnsi="Century Gothic" w:cs="Century Gothic"/>
          <w:color w:val="000000"/>
          <w:sz w:val="20"/>
          <w:szCs w:val="20"/>
        </w:rPr>
        <w:t>tarafından</w:t>
      </w:r>
      <w:r w:rsidR="00290E8D" w:rsidRPr="006755CA">
        <w:rPr>
          <w:rFonts w:ascii="Century Gothic" w:hAnsi="Century Gothic" w:cs="Century Gothic"/>
          <w:color w:val="000000"/>
          <w:sz w:val="20"/>
          <w:szCs w:val="20"/>
        </w:rPr>
        <w:t xml:space="preserve">,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7520E8DE" w14:textId="77777777" w:rsidR="00290E8D" w:rsidRPr="00557B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57B66">
        <w:rPr>
          <w:rFonts w:ascii="Century Gothic" w:hAnsi="Century Gothic" w:cs="Century Gothic"/>
          <w:b/>
          <w:bCs/>
          <w:sz w:val="20"/>
          <w:szCs w:val="20"/>
        </w:rPr>
        <w:t>Bildirim ve Tebligat Esasları</w:t>
      </w:r>
    </w:p>
    <w:p w14:paraId="0A92886F" w14:textId="44793921"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ihale kararının alınmasından itibaren 3 (üç) iş günü içinde ihaleyi kazanan ihale katılımcısını, söz</w:t>
      </w:r>
      <w:r w:rsidR="00AC6CA9">
        <w:rPr>
          <w:rFonts w:ascii="Century Gothic" w:hAnsi="Century Gothic" w:cs="Century Gothic"/>
          <w:sz w:val="20"/>
          <w:szCs w:val="20"/>
        </w:rPr>
        <w:t xml:space="preserve"> </w:t>
      </w:r>
      <w:r w:rsidRPr="00557B66">
        <w:rPr>
          <w:rFonts w:ascii="Century Gothic" w:hAnsi="Century Gothic" w:cs="Century Gothic"/>
          <w:sz w:val="20"/>
          <w:szCs w:val="20"/>
        </w:rPr>
        <w:t>konusu kararın gerekçesini belirterek yazılı olarak bilgilendirir.</w:t>
      </w:r>
    </w:p>
    <w:p w14:paraId="3288C080"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434DAE7D"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162BCFE6" w14:textId="77777777" w:rsidR="009579A1" w:rsidRPr="00557B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57B66">
        <w:rPr>
          <w:noProof/>
          <w:lang w:eastAsia="tr-TR"/>
        </w:rPr>
        <w:drawing>
          <wp:anchor distT="0" distB="0" distL="114300" distR="114300" simplePos="0" relativeHeight="251667968" behindDoc="0" locked="0" layoutInCell="1" allowOverlap="1" wp14:anchorId="17465A0D" wp14:editId="00F972CD">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57B66">
        <w:rPr>
          <w:rFonts w:ascii="Century Gothic" w:hAnsi="Century Gothic" w:cs="Century Gothic"/>
          <w:sz w:val="20"/>
          <w:szCs w:val="20"/>
        </w:rPr>
        <w:t xml:space="preserve">Bir ihale ile ilgili sorulara verilecek yanıtlar, açıklayıcı bilgiler ve zeyilnameler </w:t>
      </w:r>
      <w:r w:rsidR="004B6361" w:rsidRPr="00557B66">
        <w:rPr>
          <w:rFonts w:ascii="Century Gothic" w:hAnsi="Century Gothic" w:cs="Century Gothic"/>
          <w:sz w:val="20"/>
          <w:szCs w:val="20"/>
        </w:rPr>
        <w:t>katılımcılara</w:t>
      </w:r>
      <w:r w:rsidR="008128DF">
        <w:rPr>
          <w:rFonts w:ascii="Century Gothic" w:hAnsi="Century Gothic" w:cs="Century Gothic"/>
          <w:sz w:val="20"/>
          <w:szCs w:val="20"/>
        </w:rPr>
        <w:t xml:space="preserve"> </w:t>
      </w:r>
      <w:r w:rsidR="003C00DB" w:rsidRPr="00557B66">
        <w:rPr>
          <w:rFonts w:ascii="Century Gothic" w:hAnsi="Century Gothic" w:cs="Century Gothic"/>
          <w:sz w:val="20"/>
          <w:szCs w:val="20"/>
          <w:lang w:eastAsia="tr-TR"/>
        </w:rPr>
        <w:t>ihale k</w:t>
      </w:r>
      <w:r w:rsidR="00290E8D" w:rsidRPr="00557B66">
        <w:rPr>
          <w:rFonts w:ascii="Century Gothic" w:hAnsi="Century Gothic" w:cs="Century Gothic"/>
          <w:sz w:val="20"/>
          <w:szCs w:val="20"/>
          <w:lang w:eastAsia="tr-TR"/>
        </w:rPr>
        <w:t>omisyonunun resmi internet sitesinde duyurulur ve yazılı olarak imza karşılığı tebliğ edilir.</w:t>
      </w:r>
    </w:p>
    <w:p w14:paraId="29D35FE8"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2D130759" w14:textId="77777777" w:rsidR="00290E8D" w:rsidRPr="00D1503A" w:rsidRDefault="00206606"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80256" behindDoc="0" locked="0" layoutInCell="1" allowOverlap="1" wp14:anchorId="7CB5E049" wp14:editId="686A4B1A">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2B576E8E" w14:textId="77777777" w:rsidR="00F541AC" w:rsidRPr="003F2E08" w:rsidRDefault="00F541AC"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CB5E049" id="Rounded Rectangle 53" o:spid="_x0000_s1028" style="position:absolute;left:0;text-align:left;margin-left:119.8pt;margin-top:29.3pt;width:305.15pt;height:53.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14:paraId="2B576E8E" w14:textId="77777777" w:rsidR="00F541AC" w:rsidRPr="003F2E08" w:rsidRDefault="00F541AC"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4E0DA06C"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7BD026D2" w14:textId="77777777" w:rsidR="00A253F3" w:rsidRPr="00A253F3" w:rsidRDefault="00A253F3" w:rsidP="00A253F3">
      <w:pPr>
        <w:pStyle w:val="ListeParagraf"/>
        <w:numPr>
          <w:ilvl w:val="1"/>
          <w:numId w:val="3"/>
        </w:numPr>
        <w:ind w:left="709" w:hanging="425"/>
        <w:rPr>
          <w:rFonts w:ascii="Century Gothic" w:hAnsi="Century Gothic" w:cs="Century Gothic"/>
          <w:sz w:val="20"/>
          <w:szCs w:val="20"/>
        </w:rPr>
      </w:pPr>
      <w:r>
        <w:rPr>
          <w:rFonts w:ascii="Century Gothic" w:hAnsi="Century Gothic" w:cs="Century Gothic"/>
          <w:sz w:val="20"/>
          <w:szCs w:val="20"/>
        </w:rPr>
        <w:t>20/2016 tarihli kamu ihale yasası gereğince uygun</w:t>
      </w:r>
      <w:r w:rsidRPr="00637EFB">
        <w:rPr>
          <w:rFonts w:ascii="Century Gothic" w:hAnsi="Century Gothic" w:cs="Century Gothic"/>
          <w:sz w:val="20"/>
          <w:szCs w:val="20"/>
        </w:rPr>
        <w:t xml:space="preserve"> olan ve bu şartnamede belirtilen koşulları karşılayan gerçek veya tüzel kişiler.</w:t>
      </w:r>
    </w:p>
    <w:p w14:paraId="7B6E5373"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52846B12"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3D0C7AF7"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00255B">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0DFAFCA5" w14:textId="77777777" w:rsidTr="00F8039F">
        <w:tc>
          <w:tcPr>
            <w:tcW w:w="390" w:type="dxa"/>
          </w:tcPr>
          <w:p w14:paraId="22D61F03"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B70824C"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w:t>
            </w:r>
            <w:proofErr w:type="gramStart"/>
            <w:r w:rsidRPr="00327EA5">
              <w:rPr>
                <w:rFonts w:ascii="Century Gothic" w:hAnsi="Century Gothic" w:cs="Century Gothic"/>
                <w:b/>
                <w:bCs/>
                <w:color w:val="000000"/>
                <w:sz w:val="20"/>
                <w:szCs w:val="20"/>
                <w:lang w:eastAsia="tr-TR"/>
              </w:rPr>
              <w:t>ve  tüm</w:t>
            </w:r>
            <w:proofErr w:type="gramEnd"/>
            <w:r w:rsidRPr="00327EA5">
              <w:rPr>
                <w:rFonts w:ascii="Century Gothic" w:hAnsi="Century Gothic" w:cs="Century Gothic"/>
                <w:b/>
                <w:bCs/>
                <w:color w:val="000000"/>
                <w:sz w:val="20"/>
                <w:szCs w:val="20"/>
                <w:lang w:eastAsia="tr-TR"/>
              </w:rPr>
              <w:t xml:space="preserve"> beyanların doğru olarak sunulması gereken belgedir.  </w:t>
            </w:r>
          </w:p>
        </w:tc>
        <w:tc>
          <w:tcPr>
            <w:tcW w:w="567" w:type="dxa"/>
          </w:tcPr>
          <w:p w14:paraId="764346A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9264" behindDoc="0" locked="0" layoutInCell="1" allowOverlap="1" wp14:anchorId="50D0101E" wp14:editId="59072969">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FF9EA52" w14:textId="77777777" w:rsidTr="00F8039F">
        <w:tc>
          <w:tcPr>
            <w:tcW w:w="390" w:type="dxa"/>
          </w:tcPr>
          <w:p w14:paraId="70BAF66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F8C54B7"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559AD568"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0288" behindDoc="0" locked="0" layoutInCell="1" allowOverlap="1" wp14:anchorId="02CC8B2C" wp14:editId="7C03CB48">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7B182925" w14:textId="77777777" w:rsidTr="00F8039F">
        <w:tc>
          <w:tcPr>
            <w:tcW w:w="390" w:type="dxa"/>
          </w:tcPr>
          <w:p w14:paraId="219F291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1F79D35"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4356FC4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2336" behindDoc="0" locked="0" layoutInCell="1" allowOverlap="1" wp14:anchorId="389A811F" wp14:editId="1A584553">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0AB790D" w14:textId="77777777" w:rsidTr="00F8039F">
        <w:tc>
          <w:tcPr>
            <w:tcW w:w="390" w:type="dxa"/>
          </w:tcPr>
          <w:p w14:paraId="68EF60F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26876CB" w14:textId="77777777"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201</w:t>
            </w:r>
            <w:r w:rsidR="008B0751">
              <w:rPr>
                <w:rFonts w:ascii="Century Gothic" w:hAnsi="Century Gothic" w:cs="Century Gothic"/>
                <w:color w:val="000000"/>
                <w:sz w:val="20"/>
                <w:szCs w:val="20"/>
                <w:lang w:eastAsia="tr-TR"/>
              </w:rPr>
              <w:t>8</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3CA21C05" w14:textId="1AB1F3D6"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52ABA">
              <w:rPr>
                <w:rFonts w:ascii="Century Gothic" w:hAnsi="Century Gothic" w:cs="Century Gothic"/>
                <w:b/>
                <w:bCs/>
                <w:color w:val="000000"/>
                <w:sz w:val="20"/>
                <w:szCs w:val="20"/>
                <w:lang w:eastAsia="tr-TR"/>
              </w:rPr>
              <w:t>202</w:t>
            </w:r>
            <w:r w:rsidR="00CB07A7">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w:t>
            </w:r>
            <w:r w:rsidR="00711386" w:rsidRPr="00327EA5">
              <w:rPr>
                <w:rFonts w:ascii="Century Gothic" w:hAnsi="Century Gothic" w:cs="Century Gothic"/>
                <w:color w:val="000000"/>
                <w:sz w:val="20"/>
                <w:szCs w:val="20"/>
                <w:u w:val="single"/>
                <w:lang w:eastAsia="tr-TR"/>
              </w:rPr>
              <w:t xml:space="preserve">memuru </w:t>
            </w:r>
            <w:r w:rsidR="00711386" w:rsidRPr="00327EA5">
              <w:rPr>
                <w:rFonts w:ascii="Century Gothic" w:hAnsi="Century Gothic" w:cs="Century Gothic"/>
                <w:color w:val="000000"/>
                <w:sz w:val="20"/>
                <w:szCs w:val="20"/>
                <w:u w:val="single"/>
                <w:lang w:eastAsia="tr-TR"/>
              </w:rPr>
              <w:lastRenderedPageBreak/>
              <w:t>tarafından</w:t>
            </w:r>
            <w:r w:rsidRPr="00327EA5">
              <w:rPr>
                <w:rFonts w:ascii="Century Gothic" w:hAnsi="Century Gothic" w:cs="Century Gothic"/>
                <w:color w:val="000000"/>
                <w:sz w:val="20"/>
                <w:szCs w:val="20"/>
                <w:u w:val="single"/>
                <w:lang w:eastAsia="tr-TR"/>
              </w:rPr>
              <w:t xml:space="preserve"> onaylanmış imza beyannamesi</w:t>
            </w:r>
            <w:r w:rsidRPr="00327EA5">
              <w:rPr>
                <w:rFonts w:ascii="Century Gothic" w:hAnsi="Century Gothic" w:cs="Century Gothic"/>
                <w:color w:val="000000"/>
                <w:sz w:val="20"/>
                <w:szCs w:val="20"/>
                <w:lang w:eastAsia="tr-TR"/>
              </w:rPr>
              <w:t>,</w:t>
            </w:r>
          </w:p>
          <w:p w14:paraId="3219B03A" w14:textId="5D1DEDC9" w:rsidR="00290E8D" w:rsidRPr="00327EA5" w:rsidRDefault="00290E8D" w:rsidP="00127B2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F52ABA">
              <w:rPr>
                <w:rFonts w:ascii="Century Gothic" w:hAnsi="Century Gothic" w:cs="Century Gothic"/>
                <w:b/>
                <w:bCs/>
                <w:color w:val="000000"/>
                <w:sz w:val="20"/>
                <w:szCs w:val="20"/>
                <w:lang w:eastAsia="tr-TR"/>
              </w:rPr>
              <w:t>202</w:t>
            </w:r>
            <w:r w:rsidR="00CB07A7">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1E8A74B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67456" behindDoc="0" locked="0" layoutInCell="1" allowOverlap="1" wp14:anchorId="47684A6F" wp14:editId="06FC5088">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1009297B" w14:textId="77777777" w:rsidTr="00F8039F">
        <w:tc>
          <w:tcPr>
            <w:tcW w:w="390" w:type="dxa"/>
          </w:tcPr>
          <w:p w14:paraId="0D4FBDE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734A952" w14:textId="6F0DF574" w:rsidR="00290E8D" w:rsidRPr="00327EA5" w:rsidRDefault="00290E8D" w:rsidP="00031F03">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yi temsilen “Yetkili” sıfatıyla ihaleye katılma halinde, yetkili adına düzenlenmi</w:t>
            </w:r>
            <w:r w:rsidR="00F52ABA">
              <w:rPr>
                <w:rFonts w:ascii="Century Gothic" w:hAnsi="Century Gothic" w:cs="Century Gothic"/>
                <w:color w:val="000000"/>
                <w:sz w:val="20"/>
                <w:szCs w:val="20"/>
                <w:lang w:eastAsia="tr-TR"/>
              </w:rPr>
              <w:t>ş, ihaleye katılmaya ilişkin 202</w:t>
            </w:r>
            <w:r w:rsidR="00CB07A7">
              <w:rPr>
                <w:rFonts w:ascii="Century Gothic" w:hAnsi="Century Gothic" w:cs="Century Gothic"/>
                <w:color w:val="000000"/>
                <w:sz w:val="20"/>
                <w:szCs w:val="20"/>
                <w:lang w:eastAsia="tr-TR"/>
              </w:rPr>
              <w:t>5</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4A50924B"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5408" behindDoc="0" locked="0" layoutInCell="1" allowOverlap="1" wp14:anchorId="18AA1A78" wp14:editId="50C635C0">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083664FD" w14:textId="77777777" w:rsidTr="00F8039F">
        <w:tc>
          <w:tcPr>
            <w:tcW w:w="390" w:type="dxa"/>
          </w:tcPr>
          <w:p w14:paraId="4A890C2E" w14:textId="77777777" w:rsidR="00290E8D" w:rsidRPr="00327EA5" w:rsidRDefault="00290E8D" w:rsidP="00CD00AA">
            <w:pPr>
              <w:pStyle w:val="ListeParagraf"/>
              <w:ind w:left="360" w:firstLine="0"/>
              <w:jc w:val="left"/>
              <w:rPr>
                <w:rFonts w:ascii="Century Gothic" w:hAnsi="Century Gothic" w:cs="Century Gothic"/>
                <w:b/>
                <w:bCs/>
                <w:color w:val="000000"/>
                <w:sz w:val="20"/>
                <w:szCs w:val="20"/>
                <w:lang w:eastAsia="tr-TR"/>
              </w:rPr>
            </w:pPr>
          </w:p>
        </w:tc>
        <w:tc>
          <w:tcPr>
            <w:tcW w:w="7431" w:type="dxa"/>
          </w:tcPr>
          <w:p w14:paraId="06A518E8"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p>
        </w:tc>
        <w:tc>
          <w:tcPr>
            <w:tcW w:w="567" w:type="dxa"/>
          </w:tcPr>
          <w:p w14:paraId="06B927BE"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4384" behindDoc="0" locked="0" layoutInCell="1" allowOverlap="1" wp14:anchorId="5F08DD84" wp14:editId="7226F7D4">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14:paraId="29CD03E5" w14:textId="77777777" w:rsidR="00290E8D" w:rsidRPr="00557B66" w:rsidRDefault="00206606" w:rsidP="00DB01BF">
      <w:pPr>
        <w:pStyle w:val="ListeParagraf"/>
        <w:numPr>
          <w:ilvl w:val="0"/>
          <w:numId w:val="12"/>
        </w:numPr>
        <w:tabs>
          <w:tab w:val="left" w:pos="284"/>
        </w:tabs>
        <w:ind w:left="284"/>
        <w:rPr>
          <w:rFonts w:ascii="Century Gothic" w:hAnsi="Century Gothic"/>
          <w:b/>
          <w:sz w:val="20"/>
          <w:szCs w:val="20"/>
        </w:rPr>
      </w:pPr>
      <w:r>
        <w:rPr>
          <w:rFonts w:ascii="Century Gothic" w:hAnsi="Century Gothic"/>
          <w:b/>
          <w:noProof/>
          <w:sz w:val="20"/>
          <w:szCs w:val="20"/>
          <w:lang w:eastAsia="tr-TR"/>
        </w:rPr>
        <mc:AlternateContent>
          <mc:Choice Requires="wps">
            <w:drawing>
              <wp:anchor distT="0" distB="0" distL="114300" distR="114300" simplePos="0" relativeHeight="251652096" behindDoc="0" locked="0" layoutInCell="1" allowOverlap="1" wp14:anchorId="5BFE68EA" wp14:editId="4A0BBE3C">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788D0A" id="5-Nokta Yıldız 50" o:spid="_x0000_s1026" style="position:absolute;margin-left:-22.85pt;margin-top:3.35pt;width:11.25pt;height: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551C61" w:rsidRPr="00557B66">
        <w:rPr>
          <w:rFonts w:ascii="Century Gothic" w:hAnsi="Century Gothic"/>
          <w:b/>
          <w:sz w:val="20"/>
          <w:szCs w:val="20"/>
        </w:rPr>
        <w:t>İ</w:t>
      </w:r>
      <w:r w:rsidR="007904CE" w:rsidRPr="00557B66">
        <w:rPr>
          <w:rFonts w:ascii="Century Gothic" w:hAnsi="Century Gothic"/>
          <w:b/>
          <w:sz w:val="20"/>
          <w:szCs w:val="20"/>
        </w:rPr>
        <w:t>şletmelerin Ekonomik ve Mali Durumlarını Gösteren B</w:t>
      </w:r>
      <w:r w:rsidR="00BF63C5" w:rsidRPr="00557B66">
        <w:rPr>
          <w:rFonts w:ascii="Century Gothic" w:hAnsi="Century Gothic"/>
          <w:b/>
          <w:sz w:val="20"/>
          <w:szCs w:val="20"/>
        </w:rPr>
        <w:t>elgeler:</w:t>
      </w:r>
    </w:p>
    <w:p w14:paraId="391B34B2" w14:textId="77777777" w:rsidR="00BF63C5" w:rsidRPr="00557B66" w:rsidRDefault="00206606" w:rsidP="00465E59">
      <w:pPr>
        <w:tabs>
          <w:tab w:val="left" w:pos="284"/>
        </w:tabs>
        <w:ind w:left="1096" w:firstLine="0"/>
        <w:rPr>
          <w:rFonts w:ascii="Century Gothic" w:hAnsi="Century Gothic" w:cs="Century Gothic"/>
          <w:sz w:val="20"/>
          <w:szCs w:val="20"/>
          <w:u w:val="none"/>
        </w:rPr>
      </w:pPr>
      <w:r>
        <w:rPr>
          <w:rFonts w:ascii="Century Gothic" w:hAnsi="Century Gothic" w:cs="Century Gothic"/>
          <w:noProof/>
          <w:sz w:val="20"/>
          <w:szCs w:val="20"/>
          <w:u w:val="none"/>
          <w:lang w:eastAsia="tr-TR"/>
        </w:rPr>
        <mc:AlternateContent>
          <mc:Choice Requires="wps">
            <w:drawing>
              <wp:anchor distT="0" distB="0" distL="114300" distR="114300" simplePos="0" relativeHeight="251676672" behindDoc="0" locked="0" layoutInCell="1" allowOverlap="1" wp14:anchorId="3F8DECD9" wp14:editId="42C40DA2">
                <wp:simplePos x="0" y="0"/>
                <wp:positionH relativeFrom="column">
                  <wp:posOffset>1938655</wp:posOffset>
                </wp:positionH>
                <wp:positionV relativeFrom="paragraph">
                  <wp:posOffset>13970</wp:posOffset>
                </wp:positionV>
                <wp:extent cx="180975" cy="209550"/>
                <wp:effectExtent l="0" t="0" r="28575" b="19050"/>
                <wp:wrapNone/>
                <wp:docPr id="48" name="Metin Kutusu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2BB21460" w14:textId="77777777" w:rsidR="00F541AC" w:rsidRDefault="00F541A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F8DECD9" id="_x0000_t202" coordsize="21600,21600" o:spt="202" path="m,l,21600r21600,l21600,xe">
                <v:stroke joinstyle="miter"/>
                <v:path gradientshapeok="t" o:connecttype="rect"/>
              </v:shapetype>
              <v:shape id="Metin Kutusu 48" o:spid="_x0000_s1029" type="#_x0000_t202" style="position:absolute;left:0;text-align:left;margin-left:152.65pt;margin-top:1.1pt;width:14.25pt;height: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" fillcolor="white [3201]" strokeweight=".5pt">
                <v:path arrowok="t"/>
                <v:textbox>
                  <w:txbxContent>
                    <w:p w14:paraId="2BB21460" w14:textId="77777777" w:rsidR="00F541AC" w:rsidRDefault="00F541AC">
                      <w:pPr>
                        <w:ind w:left="0"/>
                      </w:pPr>
                    </w:p>
                  </w:txbxContent>
                </v:textbox>
              </v:shape>
            </w:pict>
          </mc:Fallback>
        </mc:AlternateContent>
      </w:r>
      <w:r w:rsidR="007300F2" w:rsidRPr="00557B66">
        <w:rPr>
          <w:rFonts w:ascii="Century Gothic" w:hAnsi="Century Gothic" w:cs="Century Gothic"/>
          <w:sz w:val="20"/>
          <w:szCs w:val="20"/>
          <w:u w:val="none"/>
        </w:rPr>
        <w:t>1</w:t>
      </w:r>
      <w:r w:rsidR="00465E59" w:rsidRPr="00557B66">
        <w:rPr>
          <w:rFonts w:ascii="Century Gothic" w:hAnsi="Century Gothic" w:cs="Century Gothic"/>
          <w:sz w:val="20"/>
          <w:szCs w:val="20"/>
          <w:u w:val="none"/>
        </w:rPr>
        <w:t>.</w:t>
      </w:r>
      <w:r w:rsidR="00C35FB7" w:rsidRPr="00557B66">
        <w:rPr>
          <w:rFonts w:ascii="Century Gothic" w:hAnsi="Century Gothic" w:cs="Century Gothic"/>
          <w:sz w:val="20"/>
          <w:szCs w:val="20"/>
          <w:u w:val="none"/>
        </w:rPr>
        <w:t>Şirket b</w:t>
      </w:r>
      <w:r w:rsidR="00BF63C5" w:rsidRPr="00557B66">
        <w:rPr>
          <w:rFonts w:ascii="Century Gothic" w:hAnsi="Century Gothic" w:cs="Century Gothic"/>
          <w:sz w:val="20"/>
          <w:szCs w:val="20"/>
          <w:u w:val="none"/>
        </w:rPr>
        <w:t>ilançosu</w:t>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p>
    <w:p w14:paraId="63C15599" w14:textId="77777777" w:rsidR="006B021C" w:rsidRPr="00557B66" w:rsidRDefault="007300F2" w:rsidP="00465E59">
      <w:pPr>
        <w:tabs>
          <w:tab w:val="left" w:pos="284"/>
        </w:tabs>
        <w:ind w:left="1096" w:firstLine="0"/>
        <w:rPr>
          <w:rFonts w:ascii="Century Gothic" w:hAnsi="Century Gothic"/>
          <w:sz w:val="20"/>
          <w:szCs w:val="20"/>
          <w:u w:val="none"/>
        </w:rPr>
      </w:pPr>
      <w:r w:rsidRPr="00557B66">
        <w:rPr>
          <w:rFonts w:ascii="Century Gothic" w:hAnsi="Century Gothic"/>
          <w:sz w:val="20"/>
          <w:szCs w:val="20"/>
          <w:u w:val="none"/>
        </w:rPr>
        <w:t>2</w:t>
      </w:r>
      <w:r w:rsidR="00465E59" w:rsidRPr="00557B66">
        <w:rPr>
          <w:rFonts w:ascii="Century Gothic" w:hAnsi="Century Gothic"/>
          <w:sz w:val="20"/>
          <w:szCs w:val="20"/>
          <w:u w:val="none"/>
        </w:rPr>
        <w:t>.</w:t>
      </w:r>
      <w:r w:rsidR="00C35FB7" w:rsidRPr="00557B66">
        <w:rPr>
          <w:rFonts w:ascii="Century Gothic" w:hAnsi="Century Gothic"/>
          <w:sz w:val="20"/>
          <w:szCs w:val="20"/>
          <w:u w:val="none"/>
        </w:rPr>
        <w:t>İ</w:t>
      </w:r>
      <w:r w:rsidR="00BF63C5" w:rsidRPr="00557B66">
        <w:rPr>
          <w:rFonts w:ascii="Century Gothic" w:hAnsi="Century Gothic"/>
          <w:sz w:val="20"/>
          <w:szCs w:val="20"/>
          <w:u w:val="none"/>
        </w:rPr>
        <w:t xml:space="preserve">hale konusu alanındaki maksimum son üç mali yılın cirosunu gösteren </w:t>
      </w:r>
    </w:p>
    <w:p w14:paraId="0AFDAC9F" w14:textId="77777777" w:rsidR="00BF63C5" w:rsidRPr="00557B66" w:rsidRDefault="00206606" w:rsidP="00465E59">
      <w:pPr>
        <w:tabs>
          <w:tab w:val="left" w:pos="284"/>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064" behindDoc="0" locked="0" layoutInCell="1" allowOverlap="1" wp14:anchorId="764BE0A8" wp14:editId="57F680F2">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9CB891" id="5-Nokta Yıldız 51" o:spid="_x0000_s1026" style="position:absolute;margin-left:-22.1pt;margin-top:20.55pt;width:14.25pt;height:1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Pr>
          <w:rFonts w:ascii="Century Gothic" w:hAnsi="Century Gothic"/>
          <w:noProof/>
          <w:sz w:val="20"/>
          <w:szCs w:val="20"/>
          <w:u w:val="none"/>
          <w:lang w:eastAsia="tr-TR"/>
        </w:rPr>
        <mc:AlternateContent>
          <mc:Choice Requires="wps">
            <w:drawing>
              <wp:anchor distT="0" distB="0" distL="114300" distR="114300" simplePos="0" relativeHeight="251670016" behindDoc="0" locked="0" layoutInCell="1" allowOverlap="1" wp14:anchorId="26BD9DC1" wp14:editId="5359C6C9">
                <wp:simplePos x="0" y="0"/>
                <wp:positionH relativeFrom="column">
                  <wp:posOffset>1443355</wp:posOffset>
                </wp:positionH>
                <wp:positionV relativeFrom="paragraph">
                  <wp:posOffset>6985</wp:posOffset>
                </wp:positionV>
                <wp:extent cx="180975" cy="209550"/>
                <wp:effectExtent l="0" t="0" r="28575" b="19050"/>
                <wp:wrapNone/>
                <wp:docPr id="49" name="Metin Kutusu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32B2FC58" w14:textId="77777777" w:rsidR="00F541AC" w:rsidRDefault="00F541A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BD9DC1" id="Metin Kutusu 49" o:spid="_x0000_s1030" type="#_x0000_t202" style="position:absolute;left:0;text-align:left;margin-left:113.65pt;margin-top:.55pt;width:14.25pt;height: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" fillcolor="white [3201]" strokeweight=".5pt">
                <v:path arrowok="t"/>
                <v:textbox>
                  <w:txbxContent>
                    <w:p w14:paraId="32B2FC58" w14:textId="77777777" w:rsidR="00F541AC" w:rsidRDefault="00F541AC">
                      <w:pPr>
                        <w:ind w:left="0"/>
                      </w:pPr>
                    </w:p>
                  </w:txbxContent>
                </v:textbox>
              </v:shape>
            </w:pict>
          </mc:Fallback>
        </mc:AlternateContent>
      </w:r>
      <w:proofErr w:type="gramStart"/>
      <w:r w:rsidR="00BF63C5" w:rsidRPr="00557B66">
        <w:rPr>
          <w:rFonts w:ascii="Century Gothic" w:hAnsi="Century Gothic"/>
          <w:sz w:val="20"/>
          <w:szCs w:val="20"/>
          <w:u w:val="none"/>
        </w:rPr>
        <w:t>bir</w:t>
      </w:r>
      <w:proofErr w:type="gramEnd"/>
      <w:r w:rsidR="00BF63C5" w:rsidRPr="00557B66">
        <w:rPr>
          <w:rFonts w:ascii="Century Gothic" w:hAnsi="Century Gothic"/>
          <w:sz w:val="20"/>
          <w:szCs w:val="20"/>
          <w:u w:val="none"/>
        </w:rPr>
        <w:t xml:space="preserve"> belge</w:t>
      </w:r>
    </w:p>
    <w:p w14:paraId="40D401AA" w14:textId="77777777" w:rsidR="00727E85" w:rsidRPr="00557B66" w:rsidRDefault="00CD00AA"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g</w:t>
      </w:r>
      <w:r w:rsidR="00DB01BF" w:rsidRPr="00557B66">
        <w:rPr>
          <w:rFonts w:ascii="Century Gothic" w:hAnsi="Century Gothic" w:cs="Century Gothic"/>
          <w:b/>
          <w:sz w:val="20"/>
          <w:szCs w:val="20"/>
          <w:u w:val="none"/>
        </w:rPr>
        <w:t xml:space="preserve">) </w:t>
      </w:r>
      <w:r w:rsidR="00727E85" w:rsidRPr="00557B66">
        <w:rPr>
          <w:rFonts w:ascii="Century Gothic" w:hAnsi="Century Gothic" w:cs="Century Gothic"/>
          <w:b/>
          <w:sz w:val="20"/>
          <w:szCs w:val="20"/>
          <w:u w:val="none"/>
        </w:rPr>
        <w:t xml:space="preserve">İşletmelerin </w:t>
      </w:r>
      <w:r w:rsidR="00727E85" w:rsidRPr="00557B66">
        <w:rPr>
          <w:rFonts w:ascii="Century Gothic" w:hAnsi="Century Gothic"/>
          <w:b/>
          <w:iCs/>
          <w:sz w:val="20"/>
          <w:szCs w:val="20"/>
          <w:u w:val="none"/>
        </w:rPr>
        <w:t>Teknik ve Mesleki Becerilerini Gösteren Belgeler:</w:t>
      </w:r>
    </w:p>
    <w:p w14:paraId="2050AF8D" w14:textId="77777777" w:rsidR="00F0419F" w:rsidRPr="00557B66" w:rsidRDefault="00206606"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7696" behindDoc="0" locked="0" layoutInCell="1" allowOverlap="1" wp14:anchorId="362BE669" wp14:editId="4D33185F">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44941A03" w14:textId="77777777" w:rsidR="00F541AC" w:rsidRDefault="00F541A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BE669" id="Metin Kutusu 53" o:spid="_x0000_s1031" type="#_x0000_t202" style="position:absolute;left:0;text-align:left;margin-left:457.9pt;margin-top:27pt;width:12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" fillcolor="white [3201]" strokeweight=".5pt">
                <v:path arrowok="t"/>
                <v:textbox>
                  <w:txbxContent>
                    <w:p w14:paraId="44941A03" w14:textId="77777777" w:rsidR="00F541AC" w:rsidRDefault="00F541AC">
                      <w:pPr>
                        <w:ind w:left="0"/>
                      </w:pPr>
                    </w:p>
                  </w:txbxContent>
                </v:textbox>
              </v:shape>
            </w:pict>
          </mc:Fallback>
        </mc:AlternateContent>
      </w:r>
      <w:r w:rsidR="00F0419F" w:rsidRPr="00557B66">
        <w:rPr>
          <w:rFonts w:ascii="Century Gothic" w:hAnsi="Century Gothic"/>
          <w:sz w:val="20"/>
          <w:szCs w:val="20"/>
        </w:rPr>
        <w:t xml:space="preserve">İktisadi işletmelerin kamuya veya özel sektöre gerçekleştirdiği </w:t>
      </w:r>
      <w:r w:rsidR="002A44A3" w:rsidRPr="00557B66">
        <w:rPr>
          <w:rFonts w:ascii="Century Gothic" w:hAnsi="Century Gothic"/>
          <w:sz w:val="20"/>
          <w:szCs w:val="20"/>
        </w:rPr>
        <w:t>ihale konusu ile ilgili</w:t>
      </w:r>
      <w:r w:rsidR="00F0419F" w:rsidRPr="00557B66">
        <w:rPr>
          <w:rFonts w:ascii="Century Gothic" w:hAnsi="Century Gothic"/>
          <w:sz w:val="20"/>
          <w:szCs w:val="20"/>
        </w:rPr>
        <w:t xml:space="preserve"> teslimatları, yetkili makam veya özel alıcılar tarafından hazırlanmış beyanlar ve/veya tasdik ed</w:t>
      </w:r>
      <w:r w:rsidR="00D80102" w:rsidRPr="00557B66">
        <w:rPr>
          <w:rFonts w:ascii="Century Gothic" w:hAnsi="Century Gothic"/>
          <w:sz w:val="20"/>
          <w:szCs w:val="20"/>
        </w:rPr>
        <w:t xml:space="preserve">ilmiş </w:t>
      </w:r>
      <w:proofErr w:type="spellStart"/>
      <w:r w:rsidR="00D80102" w:rsidRPr="00557B66">
        <w:rPr>
          <w:rFonts w:ascii="Century Gothic" w:hAnsi="Century Gothic"/>
          <w:sz w:val="20"/>
          <w:szCs w:val="20"/>
        </w:rPr>
        <w:t>teslimatların</w:t>
      </w:r>
      <w:proofErr w:type="spellEnd"/>
      <w:r w:rsidR="00F0419F" w:rsidRPr="00557B66">
        <w:rPr>
          <w:rFonts w:ascii="Century Gothic" w:hAnsi="Century Gothic"/>
          <w:sz w:val="20"/>
          <w:szCs w:val="20"/>
        </w:rPr>
        <w:t xml:space="preserve"> tarihlerini, bedellerini ve alıcıların isim listesini içeren belge</w:t>
      </w:r>
      <w:r w:rsidR="000128F0" w:rsidRPr="00557B66">
        <w:rPr>
          <w:rFonts w:ascii="Century Gothic" w:hAnsi="Century Gothic"/>
          <w:sz w:val="20"/>
          <w:szCs w:val="20"/>
        </w:rPr>
        <w:t>ler</w:t>
      </w:r>
      <w:r w:rsidR="00F0419F" w:rsidRPr="00557B66">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557B66" w:rsidRPr="00557B66" w14:paraId="7EDD5F88" w14:textId="77777777" w:rsidTr="00727E85">
        <w:trPr>
          <w:trHeight w:val="297"/>
        </w:trPr>
        <w:tc>
          <w:tcPr>
            <w:tcW w:w="9961" w:type="dxa"/>
            <w:tcBorders>
              <w:top w:val="nil"/>
              <w:left w:val="nil"/>
              <w:bottom w:val="nil"/>
              <w:right w:val="nil"/>
            </w:tcBorders>
          </w:tcPr>
          <w:p w14:paraId="526B7110" w14:textId="77777777" w:rsidR="00727E85" w:rsidRPr="00557B66"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0DA6D3C1" w14:textId="77777777" w:rsidR="00F232C6" w:rsidRPr="00557B66" w:rsidRDefault="00206606"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8720" behindDoc="0" locked="0" layoutInCell="1" allowOverlap="1" wp14:anchorId="3C3AC044" wp14:editId="34EEBCAE">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7FC72B1C" w14:textId="77777777" w:rsidR="00F541AC" w:rsidRDefault="00F541A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C3AC044" id="Metin Kutusu 198" o:spid="_x0000_s1032" type="#_x0000_t202" style="position:absolute;left:0;text-align:left;margin-left:161.65pt;margin-top:26.25pt;width:13.5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" fillcolor="white [3201]" strokeweight=".5pt">
                <v:path arrowok="t"/>
                <v:textbox>
                  <w:txbxContent>
                    <w:p w14:paraId="7FC72B1C" w14:textId="77777777" w:rsidR="00F541AC" w:rsidRDefault="00F541AC">
                      <w:pPr>
                        <w:ind w:left="0"/>
                      </w:pPr>
                    </w:p>
                  </w:txbxContent>
                </v:textbox>
              </v:shape>
            </w:pict>
          </mc:Fallback>
        </mc:AlternateContent>
      </w:r>
      <w:r w:rsidR="00F232C6" w:rsidRPr="00557B66">
        <w:rPr>
          <w:rFonts w:ascii="Century Gothic" w:hAnsi="Century Gothic" w:cs="Century Gothic"/>
          <w:sz w:val="20"/>
          <w:szCs w:val="20"/>
        </w:rPr>
        <w:t>İlgili şartname veya standartlara uygun olarak tanımlanan ürünlerin uygunluğunu göste</w:t>
      </w:r>
      <w:r w:rsidR="008A3F04" w:rsidRPr="00557B66">
        <w:rPr>
          <w:rFonts w:ascii="Century Gothic" w:hAnsi="Century Gothic" w:cs="Century Gothic"/>
          <w:sz w:val="20"/>
          <w:szCs w:val="20"/>
        </w:rPr>
        <w:t>ren resmi enstitüler veya yetkili</w:t>
      </w:r>
      <w:r w:rsidR="00F232C6" w:rsidRPr="00557B66">
        <w:rPr>
          <w:rFonts w:ascii="Century Gothic" w:hAnsi="Century Gothic" w:cs="Century Gothic"/>
          <w:sz w:val="20"/>
          <w:szCs w:val="20"/>
        </w:rPr>
        <w:t xml:space="preserve"> resmi kalite kontrol hizmetleri tarafından verilen sertifikalar.</w:t>
      </w:r>
    </w:p>
    <w:p w14:paraId="54164397"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752BE5B3" w14:textId="77777777" w:rsidR="00290E8D" w:rsidRPr="00DB01BF" w:rsidRDefault="00DB01BF" w:rsidP="004E16A6">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00FC54C2" w:rsidRPr="00DB01BF">
        <w:rPr>
          <w:rFonts w:ascii="Century Gothic" w:hAnsi="Century Gothic" w:cs="Century Gothic"/>
          <w:color w:val="000000"/>
          <w:sz w:val="20"/>
          <w:szCs w:val="20"/>
          <w:u w:val="none"/>
        </w:rPr>
        <w:t>Katılımcılar</w:t>
      </w:r>
      <w:r w:rsidR="00290E8D" w:rsidRPr="00DB01BF">
        <w:rPr>
          <w:rFonts w:ascii="Century Gothic" w:hAnsi="Century Gothic" w:cs="Century Gothic"/>
          <w:color w:val="000000"/>
          <w:sz w:val="20"/>
          <w:szCs w:val="20"/>
          <w:u w:val="none"/>
        </w:rPr>
        <w:t xml:space="preserve">, </w:t>
      </w:r>
      <w:r w:rsidR="00290E8D" w:rsidRPr="00DB01BF">
        <w:rPr>
          <w:rFonts w:ascii="Century Gothic" w:hAnsi="Century Gothic" w:cs="Century Gothic"/>
          <w:b/>
          <w:bCs/>
          <w:color w:val="000000"/>
          <w:sz w:val="20"/>
          <w:szCs w:val="20"/>
          <w:u w:val="none"/>
        </w:rPr>
        <w:t xml:space="preserve">yukarıdaki 8.1. maddesinin a, b ve c </w:t>
      </w:r>
      <w:r w:rsidR="004B6361" w:rsidRPr="00DB01BF">
        <w:rPr>
          <w:rFonts w:ascii="Century Gothic" w:hAnsi="Century Gothic" w:cs="Century Gothic"/>
          <w:b/>
          <w:bCs/>
          <w:color w:val="000000"/>
          <w:sz w:val="20"/>
          <w:szCs w:val="20"/>
          <w:u w:val="none"/>
        </w:rPr>
        <w:t>bentlerinde</w:t>
      </w:r>
      <w:r w:rsidR="00290E8D" w:rsidRPr="00DB01BF">
        <w:rPr>
          <w:rFonts w:ascii="Century Gothic" w:hAnsi="Century Gothic" w:cs="Century Gothic"/>
          <w:b/>
          <w:bCs/>
          <w:color w:val="000000"/>
          <w:sz w:val="20"/>
          <w:szCs w:val="20"/>
          <w:u w:val="none"/>
        </w:rPr>
        <w:t xml:space="preserve"> sayılan belgelerin asıllarını</w:t>
      </w:r>
      <w:r w:rsidR="00290E8D" w:rsidRPr="00DB01BF">
        <w:rPr>
          <w:rFonts w:ascii="Century Gothic" w:hAnsi="Century Gothic" w:cs="Century Gothic"/>
          <w:color w:val="000000"/>
          <w:sz w:val="20"/>
          <w:szCs w:val="20"/>
          <w:u w:val="none"/>
        </w:rPr>
        <w:t xml:space="preserve"> diğer belgelerin ise asılları ve/veya aslına uygunluğu tasdik memuru veya Merkezi İhale Komisyonu tarafından onaylanmış örneklerini teklif dosyasında sunmak zorundadır.</w:t>
      </w:r>
    </w:p>
    <w:p w14:paraId="3017E8CF" w14:textId="77777777"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w:t>
      </w:r>
      <w:proofErr w:type="gramStart"/>
      <w:r w:rsidR="00290E8D" w:rsidRPr="00DB01BF">
        <w:rPr>
          <w:rFonts w:ascii="Century Gothic" w:hAnsi="Century Gothic" w:cs="Century Gothic"/>
          <w:sz w:val="20"/>
          <w:szCs w:val="20"/>
          <w:u w:val="none"/>
        </w:rPr>
        <w:t>imzalı  yetki</w:t>
      </w:r>
      <w:proofErr w:type="gramEnd"/>
      <w:r w:rsidR="00290E8D" w:rsidRPr="00DB01BF">
        <w:rPr>
          <w:rFonts w:ascii="Century Gothic" w:hAnsi="Century Gothic" w:cs="Century Gothic"/>
          <w:sz w:val="20"/>
          <w:szCs w:val="20"/>
          <w:u w:val="none"/>
        </w:rPr>
        <w:t xml:space="preserve">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14:paraId="204B0C84" w14:textId="77777777" w:rsidR="00F828D7" w:rsidRPr="00F828D7" w:rsidRDefault="00F828D7" w:rsidP="00F828D7">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7A2BEA15" w14:textId="77777777" w:rsidR="00290E8D" w:rsidRDefault="00F828D7" w:rsidP="00F828D7">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01C0286F" w14:textId="77777777"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14:paraId="43DBE717" w14:textId="77777777"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663D431C" w14:textId="77777777"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57446D46" w14:textId="77777777" w:rsidR="00AD76DB" w:rsidRPr="005D7A50" w:rsidRDefault="00206606" w:rsidP="00AD76DB">
      <w:pPr>
        <w:ind w:left="851" w:hanging="142"/>
        <w:rPr>
          <w:rFonts w:ascii="Times New Roman" w:hAnsi="Times New Roman" w:cs="Times New Roman"/>
          <w:b/>
          <w:bCs/>
          <w:i/>
          <w:sz w:val="24"/>
          <w:szCs w:val="24"/>
          <w:u w:val="single"/>
        </w:rPr>
      </w:pPr>
      <w:r>
        <w:rPr>
          <w:rFonts w:ascii="Times New Roman" w:hAnsi="Times New Roman" w:cs="Times New Roman"/>
          <w:b/>
          <w:bCs/>
          <w:noProof/>
          <w:sz w:val="20"/>
          <w:szCs w:val="20"/>
          <w:u w:val="none"/>
          <w:lang w:eastAsia="tr-TR"/>
        </w:rPr>
        <mc:AlternateContent>
          <mc:Choice Requires="wps">
            <w:drawing>
              <wp:anchor distT="0" distB="0" distL="114300" distR="114300" simplePos="0" relativeHeight="251671040" behindDoc="0" locked="0" layoutInCell="1" allowOverlap="1" wp14:anchorId="45C94018" wp14:editId="54ACAD3D">
                <wp:simplePos x="0" y="0"/>
                <wp:positionH relativeFrom="column">
                  <wp:posOffset>157480</wp:posOffset>
                </wp:positionH>
                <wp:positionV relativeFrom="paragraph">
                  <wp:posOffset>43815</wp:posOffset>
                </wp:positionV>
                <wp:extent cx="142875" cy="161925"/>
                <wp:effectExtent l="19050" t="38100" r="47625" b="4762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58190" id="5-Nokta Yıldız 199" o:spid="_x0000_s1026" style="position:absolute;margin-left:12.4pt;margin-top:3.45pt;width:11.25pt;height:1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mc:Fallback>
        </mc:AlternateContent>
      </w:r>
      <w:r w:rsidR="00CD00AA">
        <w:rPr>
          <w:rFonts w:ascii="Times New Roman" w:hAnsi="Times New Roman" w:cs="Times New Roman"/>
          <w:b/>
          <w:bCs/>
          <w:i/>
          <w:sz w:val="24"/>
          <w:szCs w:val="24"/>
          <w:u w:val="single"/>
        </w:rPr>
        <w:t>“</w:t>
      </w:r>
      <w:proofErr w:type="gramStart"/>
      <w:r w:rsidR="00CD00AA">
        <w:rPr>
          <w:rFonts w:ascii="Times New Roman" w:hAnsi="Times New Roman" w:cs="Times New Roman"/>
          <w:b/>
          <w:bCs/>
          <w:i/>
          <w:sz w:val="24"/>
          <w:szCs w:val="24"/>
          <w:u w:val="single"/>
        </w:rPr>
        <w:t>f</w:t>
      </w:r>
      <w:proofErr w:type="gramEnd"/>
      <w:r w:rsidR="00CD00AA">
        <w:rPr>
          <w:rFonts w:ascii="Times New Roman" w:hAnsi="Times New Roman" w:cs="Times New Roman"/>
          <w:b/>
          <w:bCs/>
          <w:i/>
          <w:sz w:val="24"/>
          <w:szCs w:val="24"/>
          <w:u w:val="single"/>
        </w:rPr>
        <w:t xml:space="preserve"> ve g</w:t>
      </w:r>
      <w:r w:rsidR="00AD76DB" w:rsidRPr="005D7A50">
        <w:rPr>
          <w:rFonts w:ascii="Times New Roman" w:hAnsi="Times New Roman" w:cs="Times New Roman"/>
          <w:b/>
          <w:bCs/>
          <w:i/>
          <w:sz w:val="24"/>
          <w:szCs w:val="24"/>
          <w:u w:val="single"/>
        </w:rPr>
        <w:t xml:space="preserve"> maddelerindeki belgeler ihale konusuna ilişkin olarak, idareler tarafından istenebilecektir. İstenilen belgelerin karşısındaki kutuya </w:t>
      </w:r>
      <w:proofErr w:type="gramStart"/>
      <w:r w:rsidR="00AD76DB" w:rsidRPr="005D7A50">
        <w:rPr>
          <w:rFonts w:ascii="Times New Roman" w:hAnsi="Times New Roman" w:cs="Times New Roman"/>
          <w:b/>
          <w:bCs/>
          <w:i/>
          <w:sz w:val="24"/>
          <w:szCs w:val="24"/>
          <w:u w:val="single"/>
        </w:rPr>
        <w:t>“ Z</w:t>
      </w:r>
      <w:proofErr w:type="gramEnd"/>
      <w:r w:rsidR="00AD76DB" w:rsidRPr="005D7A50">
        <w:rPr>
          <w:rFonts w:ascii="Times New Roman" w:hAnsi="Times New Roman" w:cs="Times New Roman"/>
          <w:b/>
          <w:bCs/>
          <w:i/>
          <w:sz w:val="24"/>
          <w:szCs w:val="24"/>
          <w:u w:val="single"/>
        </w:rPr>
        <w:t xml:space="preserve"> “ harfi konulacaktır. </w:t>
      </w:r>
      <w:proofErr w:type="gramStart"/>
      <w:r w:rsidR="00AD76DB" w:rsidRPr="005D7A50">
        <w:rPr>
          <w:rFonts w:ascii="Times New Roman" w:hAnsi="Times New Roman" w:cs="Times New Roman"/>
          <w:b/>
          <w:bCs/>
          <w:i/>
          <w:sz w:val="24"/>
          <w:szCs w:val="24"/>
          <w:u w:val="single"/>
        </w:rPr>
        <w:t>“ Z</w:t>
      </w:r>
      <w:proofErr w:type="gramEnd"/>
      <w:r w:rsidR="00AD76DB" w:rsidRPr="005D7A50">
        <w:rPr>
          <w:rFonts w:ascii="Times New Roman" w:hAnsi="Times New Roman" w:cs="Times New Roman"/>
          <w:b/>
          <w:bCs/>
          <w:i/>
          <w:sz w:val="24"/>
          <w:szCs w:val="24"/>
          <w:u w:val="single"/>
        </w:rPr>
        <w:t xml:space="preserve"> “ harfinin bulunduğu maddelerdeki belgelerin katılımcılar tarafından sunulması zorunludur.</w:t>
      </w:r>
    </w:p>
    <w:p w14:paraId="77210A0A" w14:textId="77777777" w:rsidR="00A3723A" w:rsidRPr="00A3723A" w:rsidRDefault="00A3723A" w:rsidP="00AD76DB">
      <w:pPr>
        <w:ind w:left="851" w:hanging="142"/>
        <w:rPr>
          <w:rFonts w:ascii="Times New Roman" w:hAnsi="Times New Roman" w:cs="Times New Roman"/>
          <w:b/>
          <w:bCs/>
          <w:sz w:val="20"/>
          <w:szCs w:val="20"/>
          <w:u w:val="none"/>
        </w:rPr>
      </w:pPr>
    </w:p>
    <w:p w14:paraId="498B2C40"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7B2D6E96"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00255B">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2ECC46A3" w14:textId="77777777" w:rsidTr="00490B75">
        <w:trPr>
          <w:trHeight w:val="559"/>
        </w:trPr>
        <w:tc>
          <w:tcPr>
            <w:tcW w:w="502" w:type="dxa"/>
          </w:tcPr>
          <w:p w14:paraId="18F85A72"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AB274E6"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7B3B58D8"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39296" behindDoc="0" locked="0" layoutInCell="1" allowOverlap="1" wp14:anchorId="7F7ED2CD" wp14:editId="3F69F3EA">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563B6BA1" w14:textId="77777777" w:rsidTr="00490B75">
        <w:trPr>
          <w:trHeight w:val="736"/>
        </w:trPr>
        <w:tc>
          <w:tcPr>
            <w:tcW w:w="502" w:type="dxa"/>
          </w:tcPr>
          <w:p w14:paraId="6DBEB1E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7BBF130" w14:textId="77777777" w:rsidR="00290E8D" w:rsidRPr="00327EA5" w:rsidRDefault="00261E46"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Tüzel kişilerde şirket tescil b</w:t>
            </w:r>
            <w:r w:rsidR="00290E8D" w:rsidRPr="00327EA5">
              <w:rPr>
                <w:rFonts w:ascii="Century Gothic" w:hAnsi="Century Gothic" w:cs="Century Gothic"/>
                <w:kern w:val="0"/>
                <w:sz w:val="20"/>
                <w:szCs w:val="20"/>
                <w:u w:val="none"/>
                <w:lang w:eastAsia="tr-TR"/>
              </w:rPr>
              <w:t>elgeleri v</w:t>
            </w:r>
            <w:r>
              <w:rPr>
                <w:rFonts w:ascii="Century Gothic" w:hAnsi="Century Gothic" w:cs="Century Gothic"/>
                <w:kern w:val="0"/>
                <w:sz w:val="20"/>
                <w:szCs w:val="20"/>
                <w:u w:val="none"/>
                <w:lang w:eastAsia="tr-TR"/>
              </w:rPr>
              <w:t>eya şahıs olarak başvuranlarda kimlik kartı veya ticari unvan tescil belgesi</w:t>
            </w:r>
            <w:r w:rsidR="00290E8D" w:rsidRPr="00327EA5">
              <w:rPr>
                <w:rFonts w:ascii="Century Gothic" w:hAnsi="Century Gothic" w:cs="Century Gothic"/>
                <w:kern w:val="0"/>
                <w:sz w:val="20"/>
                <w:szCs w:val="20"/>
                <w:u w:val="none"/>
                <w:lang w:eastAsia="tr-TR"/>
              </w:rPr>
              <w:t>nin bilgilerini içeren beyan</w:t>
            </w:r>
          </w:p>
        </w:tc>
        <w:tc>
          <w:tcPr>
            <w:tcW w:w="923" w:type="dxa"/>
          </w:tcPr>
          <w:p w14:paraId="1020AB76"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1584" behindDoc="0" locked="0" layoutInCell="1" allowOverlap="1" wp14:anchorId="5EBF3225" wp14:editId="67F3A2FC">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p w14:paraId="505E8C5B" w14:textId="77777777" w:rsidR="00290E8D" w:rsidRPr="00327EA5" w:rsidRDefault="00290E8D" w:rsidP="00BB241A">
            <w:pPr>
              <w:rPr>
                <w:rFonts w:ascii="Century Gothic" w:hAnsi="Century Gothic" w:cs="Century Gothic"/>
                <w:kern w:val="0"/>
                <w:sz w:val="20"/>
                <w:szCs w:val="20"/>
                <w:u w:val="none"/>
                <w:lang w:eastAsia="tr-TR"/>
              </w:rPr>
            </w:pPr>
          </w:p>
        </w:tc>
      </w:tr>
      <w:tr w:rsidR="00290E8D" w:rsidRPr="00327EA5" w14:paraId="005EBEB9" w14:textId="77777777" w:rsidTr="00490B75">
        <w:trPr>
          <w:trHeight w:val="325"/>
        </w:trPr>
        <w:tc>
          <w:tcPr>
            <w:tcW w:w="502" w:type="dxa"/>
          </w:tcPr>
          <w:p w14:paraId="409CE0E5"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D6C9020"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28E1FAC9"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5680" behindDoc="0" locked="0" layoutInCell="1" allowOverlap="1" wp14:anchorId="08C08CD2" wp14:editId="5DE6FDA6">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B360DD9" w14:textId="77777777" w:rsidTr="00490B75">
        <w:trPr>
          <w:trHeight w:val="515"/>
        </w:trPr>
        <w:tc>
          <w:tcPr>
            <w:tcW w:w="502" w:type="dxa"/>
          </w:tcPr>
          <w:p w14:paraId="4DC7808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99B3D52"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538C5F6F"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7488" behindDoc="0" locked="0" layoutInCell="1" allowOverlap="1" wp14:anchorId="019DAD57" wp14:editId="190F8287">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E7B4A2E" w14:textId="77777777" w:rsidTr="00490B75">
        <w:trPr>
          <w:trHeight w:val="736"/>
        </w:trPr>
        <w:tc>
          <w:tcPr>
            <w:tcW w:w="502" w:type="dxa"/>
          </w:tcPr>
          <w:p w14:paraId="73BE2694"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0DAF96B"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w:t>
            </w:r>
            <w:proofErr w:type="gramStart"/>
            <w:r w:rsidR="00290E8D" w:rsidRPr="00327EA5">
              <w:rPr>
                <w:rFonts w:ascii="Century Gothic" w:hAnsi="Century Gothic" w:cs="Century Gothic"/>
                <w:kern w:val="0"/>
                <w:sz w:val="20"/>
                <w:szCs w:val="20"/>
                <w:u w:val="none"/>
                <w:lang w:eastAsia="tr-TR"/>
              </w:rPr>
              <w:t>borcu  yoktur</w:t>
            </w:r>
            <w:proofErr w:type="gramEnd"/>
            <w:r w:rsidR="00290E8D" w:rsidRPr="00327EA5">
              <w:rPr>
                <w:rFonts w:ascii="Century Gothic" w:hAnsi="Century Gothic" w:cs="Century Gothic"/>
                <w:kern w:val="0"/>
                <w:sz w:val="20"/>
                <w:szCs w:val="20"/>
                <w:u w:val="none"/>
                <w:lang w:eastAsia="tr-TR"/>
              </w:rPr>
              <w:t xml:space="preserve"> veya borcu yapılandırmıştır yazısı) bilgilerinin  beyanı,</w:t>
            </w:r>
          </w:p>
        </w:tc>
        <w:tc>
          <w:tcPr>
            <w:tcW w:w="923" w:type="dxa"/>
          </w:tcPr>
          <w:p w14:paraId="4B9F6F3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392" behindDoc="0" locked="0" layoutInCell="1" allowOverlap="1" wp14:anchorId="030F370F" wp14:editId="79BFFA66">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56BE120" w14:textId="77777777" w:rsidTr="00490B75">
        <w:trPr>
          <w:trHeight w:val="690"/>
        </w:trPr>
        <w:tc>
          <w:tcPr>
            <w:tcW w:w="502" w:type="dxa"/>
          </w:tcPr>
          <w:p w14:paraId="1AD9AA71"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B6C81D3"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yapılandırılmıştır) </w:t>
            </w:r>
            <w:proofErr w:type="gramStart"/>
            <w:r w:rsidR="00290E8D" w:rsidRPr="00327EA5">
              <w:rPr>
                <w:rFonts w:ascii="Century Gothic" w:hAnsi="Century Gothic" w:cs="Century Gothic"/>
                <w:kern w:val="0"/>
                <w:sz w:val="20"/>
                <w:szCs w:val="20"/>
                <w:u w:val="none"/>
                <w:lang w:eastAsia="tr-TR"/>
              </w:rPr>
              <w:t>bilgisinin  beyanı</w:t>
            </w:r>
            <w:proofErr w:type="gramEnd"/>
          </w:p>
        </w:tc>
        <w:tc>
          <w:tcPr>
            <w:tcW w:w="923" w:type="dxa"/>
          </w:tcPr>
          <w:p w14:paraId="7CBD4E2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0800" behindDoc="0" locked="0" layoutInCell="1" allowOverlap="1" wp14:anchorId="54F6093D" wp14:editId="7DCD4ACA">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644B3269" w14:textId="77777777" w:rsidTr="00490B75">
        <w:trPr>
          <w:trHeight w:val="736"/>
        </w:trPr>
        <w:tc>
          <w:tcPr>
            <w:tcW w:w="502" w:type="dxa"/>
          </w:tcPr>
          <w:p w14:paraId="16A82985"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C4DA331" w14:textId="77777777" w:rsidR="00911841" w:rsidRDefault="00BF1E6A" w:rsidP="00490B75">
            <w:pPr>
              <w:spacing w:after="0"/>
              <w:ind w:left="-39" w:firstLine="0"/>
              <w:jc w:val="left"/>
              <w:rPr>
                <w:rFonts w:ascii="Century Gothic" w:hAnsi="Century Gothic" w:cs="Century Gothic"/>
                <w:kern w:val="0"/>
                <w:sz w:val="20"/>
                <w:szCs w:val="20"/>
                <w:u w:val="none"/>
                <w:lang w:eastAsia="tr-TR"/>
              </w:rPr>
            </w:pPr>
            <w:proofErr w:type="gramStart"/>
            <w:r>
              <w:rPr>
                <w:rFonts w:ascii="Century Gothic" w:hAnsi="Century Gothic" w:cs="Century Gothic"/>
                <w:kern w:val="0"/>
                <w:sz w:val="20"/>
                <w:szCs w:val="20"/>
                <w:u w:val="none"/>
                <w:lang w:eastAsia="tr-TR"/>
              </w:rPr>
              <w:t>İhtiyat  s</w:t>
            </w:r>
            <w:r w:rsidR="00290E8D" w:rsidRPr="00327EA5">
              <w:rPr>
                <w:rFonts w:ascii="Century Gothic" w:hAnsi="Century Gothic" w:cs="Century Gothic"/>
                <w:kern w:val="0"/>
                <w:sz w:val="20"/>
                <w:szCs w:val="20"/>
                <w:u w:val="none"/>
                <w:lang w:eastAsia="tr-TR"/>
              </w:rPr>
              <w:t>andığından</w:t>
            </w:r>
            <w:proofErr w:type="gramEnd"/>
            <w:r w:rsidR="00290E8D" w:rsidRPr="00327EA5">
              <w:rPr>
                <w:rFonts w:ascii="Century Gothic" w:hAnsi="Century Gothic" w:cs="Century Gothic"/>
                <w:kern w:val="0"/>
                <w:sz w:val="20"/>
                <w:szCs w:val="20"/>
                <w:u w:val="none"/>
                <w:lang w:eastAsia="tr-TR"/>
              </w:rPr>
              <w:t>, tekliflerin açıldığı tarihte geçerliliği olan yükümlülüğü (borcu yoktur veya borcu yapılandırılmıştır) bilgisinin beyanı</w:t>
            </w:r>
          </w:p>
          <w:p w14:paraId="597A5A67"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45EB05D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4896" behindDoc="0" locked="0" layoutInCell="1" allowOverlap="1" wp14:anchorId="47BB1B39" wp14:editId="70102CA6">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1199E2EB" w14:textId="77777777" w:rsidTr="00490B75">
        <w:trPr>
          <w:trHeight w:val="736"/>
        </w:trPr>
        <w:tc>
          <w:tcPr>
            <w:tcW w:w="502" w:type="dxa"/>
          </w:tcPr>
          <w:p w14:paraId="33D9E047"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87DE07B"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20199C9C" w14:textId="77777777" w:rsidR="00911841" w:rsidRDefault="00853748" w:rsidP="00BB241A">
            <w:pPr>
              <w:rPr>
                <w:noProof/>
                <w:lang w:eastAsia="tr-TR"/>
              </w:rPr>
            </w:pPr>
            <w:r>
              <w:rPr>
                <w:noProof/>
                <w:lang w:eastAsia="tr-TR"/>
              </w:rPr>
              <w:drawing>
                <wp:anchor distT="0" distB="0" distL="114300" distR="114300" simplePos="0" relativeHeight="251635200" behindDoc="0" locked="0" layoutInCell="1" allowOverlap="1" wp14:anchorId="378DDF6E" wp14:editId="58C15401">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7A30778" w14:textId="77777777" w:rsidR="00290E8D" w:rsidRPr="00473220" w:rsidRDefault="00290E8D" w:rsidP="00473220">
      <w:pPr>
        <w:ind w:left="0" w:firstLine="0"/>
        <w:rPr>
          <w:rFonts w:ascii="Century Gothic" w:hAnsi="Century Gothic" w:cs="Century Gothic"/>
          <w:b/>
          <w:bCs/>
          <w:sz w:val="20"/>
          <w:szCs w:val="20"/>
        </w:rPr>
      </w:pPr>
    </w:p>
    <w:p w14:paraId="246265FB" w14:textId="77777777" w:rsidR="00290E8D" w:rsidRPr="00CB07A7" w:rsidRDefault="00290E8D" w:rsidP="00DB01BF">
      <w:pPr>
        <w:pStyle w:val="ListeParagraf"/>
        <w:numPr>
          <w:ilvl w:val="1"/>
          <w:numId w:val="3"/>
        </w:numPr>
        <w:rPr>
          <w:rFonts w:ascii="Century Gothic" w:hAnsi="Century Gothic" w:cs="Century Gothic"/>
          <w:b/>
          <w:bCs/>
          <w:sz w:val="20"/>
          <w:szCs w:val="20"/>
        </w:rPr>
      </w:pPr>
      <w:r w:rsidRPr="00CB07A7">
        <w:rPr>
          <w:rFonts w:ascii="Century Gothic" w:hAnsi="Century Gothic" w:cs="Century Gothic"/>
          <w:b/>
          <w:bCs/>
          <w:color w:val="000000"/>
          <w:sz w:val="20"/>
          <w:szCs w:val="20"/>
        </w:rPr>
        <w:t>Bilgilerin Sunuluş Şekli:</w:t>
      </w:r>
    </w:p>
    <w:p w14:paraId="6DEF0A6C" w14:textId="77777777" w:rsidR="00290E8D" w:rsidRPr="00CB07A7" w:rsidRDefault="00FC54C2" w:rsidP="00DB01BF">
      <w:pPr>
        <w:pStyle w:val="ListeParagraf"/>
        <w:numPr>
          <w:ilvl w:val="2"/>
          <w:numId w:val="3"/>
        </w:numPr>
        <w:rPr>
          <w:rFonts w:ascii="Century Gothic" w:hAnsi="Century Gothic" w:cs="Century Gothic"/>
          <w:color w:val="000000"/>
          <w:sz w:val="20"/>
          <w:szCs w:val="20"/>
        </w:rPr>
      </w:pPr>
      <w:r w:rsidRPr="00CB07A7">
        <w:rPr>
          <w:rFonts w:ascii="Century Gothic" w:hAnsi="Century Gothic" w:cs="Century Gothic"/>
          <w:color w:val="000000"/>
          <w:sz w:val="20"/>
          <w:szCs w:val="20"/>
        </w:rPr>
        <w:t>Katılımcılar</w:t>
      </w:r>
      <w:r w:rsidR="00290E8D" w:rsidRPr="00CB07A7">
        <w:rPr>
          <w:rFonts w:ascii="Century Gothic" w:hAnsi="Century Gothic" w:cs="Century Gothic"/>
          <w:color w:val="000000"/>
          <w:sz w:val="20"/>
          <w:szCs w:val="20"/>
        </w:rPr>
        <w:t xml:space="preserve">, </w:t>
      </w:r>
      <w:r w:rsidR="006A622F" w:rsidRPr="00CB07A7">
        <w:rPr>
          <w:rFonts w:ascii="Century Gothic" w:hAnsi="Century Gothic" w:cs="Century Gothic"/>
          <w:b/>
          <w:bCs/>
          <w:color w:val="000000"/>
          <w:sz w:val="20"/>
          <w:szCs w:val="20"/>
        </w:rPr>
        <w:t>yukarıda sayılan bilgileri ihale katılım b</w:t>
      </w:r>
      <w:r w:rsidR="00290E8D" w:rsidRPr="00CB07A7">
        <w:rPr>
          <w:rFonts w:ascii="Century Gothic" w:hAnsi="Century Gothic" w:cs="Century Gothic"/>
          <w:b/>
          <w:bCs/>
          <w:color w:val="000000"/>
          <w:sz w:val="20"/>
          <w:szCs w:val="20"/>
        </w:rPr>
        <w:t>eyannamesinde eksiksiz ve doğru olarak sunmak zorundadır.</w:t>
      </w:r>
    </w:p>
    <w:p w14:paraId="066FD2F0" w14:textId="77777777" w:rsidR="00290E8D" w:rsidRPr="00CB07A7" w:rsidRDefault="006A622F" w:rsidP="00DB01BF">
      <w:pPr>
        <w:pStyle w:val="ListeParagraf"/>
        <w:numPr>
          <w:ilvl w:val="2"/>
          <w:numId w:val="3"/>
        </w:numPr>
        <w:rPr>
          <w:rFonts w:ascii="Century Gothic" w:hAnsi="Century Gothic" w:cs="Century Gothic"/>
          <w:sz w:val="20"/>
          <w:szCs w:val="20"/>
          <w:u w:val="single"/>
        </w:rPr>
      </w:pPr>
      <w:r w:rsidRPr="00CB07A7">
        <w:rPr>
          <w:rFonts w:ascii="Century Gothic" w:hAnsi="Century Gothic" w:cs="Century Gothic"/>
          <w:b/>
          <w:bCs/>
          <w:color w:val="000000"/>
          <w:sz w:val="20"/>
          <w:szCs w:val="20"/>
        </w:rPr>
        <w:t>İhale katılım b</w:t>
      </w:r>
      <w:r w:rsidR="00290E8D" w:rsidRPr="00CB07A7">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CB07A7">
        <w:rPr>
          <w:rFonts w:ascii="Century Gothic" w:hAnsi="Century Gothic" w:cs="Century Gothic"/>
          <w:b/>
          <w:bCs/>
          <w:color w:val="000000"/>
          <w:sz w:val="20"/>
          <w:szCs w:val="20"/>
        </w:rPr>
        <w:t>belirtilen 8</w:t>
      </w:r>
      <w:r w:rsidR="00290E8D" w:rsidRPr="00CB07A7">
        <w:rPr>
          <w:rFonts w:ascii="Century Gothic" w:hAnsi="Century Gothic" w:cs="Century Gothic"/>
          <w:b/>
          <w:bCs/>
          <w:color w:val="000000"/>
          <w:sz w:val="20"/>
          <w:szCs w:val="20"/>
        </w:rPr>
        <w:t>.2.(c) maddesinde belirtilen şartlar bu belge için aynen geçerlidir.</w:t>
      </w:r>
    </w:p>
    <w:p w14:paraId="0AFC04DA" w14:textId="77777777" w:rsidR="00443520" w:rsidRPr="00CB07A7" w:rsidRDefault="00443520" w:rsidP="00F20A67">
      <w:pPr>
        <w:pStyle w:val="ListeParagraf"/>
        <w:numPr>
          <w:ilvl w:val="2"/>
          <w:numId w:val="3"/>
        </w:numPr>
        <w:rPr>
          <w:rFonts w:ascii="Century Gothic" w:hAnsi="Century Gothic" w:cs="Century Gothic"/>
          <w:sz w:val="20"/>
          <w:szCs w:val="20"/>
          <w:u w:val="single"/>
        </w:rPr>
      </w:pPr>
      <w:r w:rsidRPr="00CB07A7">
        <w:rPr>
          <w:rFonts w:ascii="Century Gothic" w:hAnsi="Century Gothic" w:cs="Century Gothic"/>
          <w:sz w:val="20"/>
          <w:szCs w:val="20"/>
          <w:u w:val="single"/>
        </w:rPr>
        <w:t xml:space="preserve">İhale Katılım Beyannamesinde katılımcı tarafından </w:t>
      </w:r>
      <w:proofErr w:type="spellStart"/>
      <w:r w:rsidRPr="00CB07A7">
        <w:rPr>
          <w:rFonts w:ascii="Century Gothic" w:hAnsi="Century Gothic" w:cs="Century Gothic"/>
          <w:sz w:val="20"/>
          <w:szCs w:val="20"/>
          <w:u w:val="single"/>
        </w:rPr>
        <w:t>gerceğe</w:t>
      </w:r>
      <w:proofErr w:type="spellEnd"/>
      <w:r w:rsidRPr="00CB07A7">
        <w:rPr>
          <w:rFonts w:ascii="Century Gothic" w:hAnsi="Century Gothic" w:cs="Century Gothic"/>
          <w:sz w:val="20"/>
          <w:szCs w:val="20"/>
          <w:u w:val="single"/>
        </w:rPr>
        <w:t xml:space="preserve"> aykırı beyan yapıldığının tespit edilmesi halinde veya ihale üzerinde kalan katılımcı tarafından taahhüt altına alınan durumu tevsik eden 20/2016 sayılı Kamu İhale Yasasının 64.Maddesi’nin 2. Fıkrasının(B) Bendinde belirtilen belgeleri n, karar üretilmeden önce 3 iş günü içerisinde sunulmaması halinde taahhüt yerine getirilmemiş sayılır, katılımcı ihale dışı bırakılır ve geçici teminatı gelir kaydedilir.</w:t>
      </w:r>
    </w:p>
    <w:p w14:paraId="0152D380" w14:textId="77777777" w:rsidR="00F20A67" w:rsidRPr="00CB07A7" w:rsidRDefault="00F20A67" w:rsidP="00F20A67">
      <w:pPr>
        <w:pStyle w:val="ListeParagraf"/>
        <w:numPr>
          <w:ilvl w:val="2"/>
          <w:numId w:val="3"/>
        </w:numPr>
        <w:rPr>
          <w:rFonts w:ascii="Century Gothic" w:hAnsi="Century Gothic" w:cs="Century Gothic"/>
          <w:sz w:val="20"/>
          <w:szCs w:val="20"/>
          <w:u w:val="single"/>
        </w:rPr>
      </w:pPr>
      <w:r w:rsidRPr="00CB07A7">
        <w:rPr>
          <w:rFonts w:ascii="Century Gothic" w:hAnsi="Century Gothic" w:cs="Century Gothic"/>
          <w:sz w:val="20"/>
          <w:szCs w:val="20"/>
          <w:u w:val="single"/>
        </w:rPr>
        <w:t>Böyle bir durumda ikinci en uygun teklifi veren katılımcıya karar tebliğ edilir ve aynı prosedür bu katılımcıya da uygulanır.</w:t>
      </w:r>
    </w:p>
    <w:p w14:paraId="618880BB" w14:textId="77777777" w:rsidR="00473220" w:rsidRPr="00CB07A7" w:rsidRDefault="00473220" w:rsidP="00473220">
      <w:pPr>
        <w:pStyle w:val="ListeParagraf"/>
        <w:numPr>
          <w:ilvl w:val="2"/>
          <w:numId w:val="3"/>
        </w:numPr>
        <w:rPr>
          <w:rFonts w:ascii="Century Gothic" w:hAnsi="Century Gothic" w:cs="Century Gothic"/>
          <w:b/>
          <w:sz w:val="20"/>
          <w:szCs w:val="20"/>
          <w:u w:val="single"/>
        </w:rPr>
      </w:pPr>
      <w:r w:rsidRPr="00CB07A7">
        <w:rPr>
          <w:rFonts w:ascii="Century Gothic" w:hAnsi="Century Gothic" w:cs="Century Gothic"/>
          <w:b/>
          <w:sz w:val="20"/>
          <w:szCs w:val="20"/>
        </w:rPr>
        <w:t xml:space="preserve">Yukarıda 9.1 maddesi altında belirtilen ve beyan usulü sunulan belgelerin, ihaleyi kazanan katılımcı tarafından, </w:t>
      </w:r>
      <w:r w:rsidRPr="00CB07A7">
        <w:rPr>
          <w:rFonts w:ascii="Century Gothic" w:hAnsi="Century Gothic" w:cs="Century Gothic"/>
          <w:b/>
          <w:sz w:val="20"/>
          <w:szCs w:val="20"/>
          <w:u w:val="single"/>
        </w:rPr>
        <w:t>ihalenin açıldığı tarihi de kapsayan geçerli belgeler ile sunulması gerekmektedir.</w:t>
      </w:r>
      <w:r w:rsidRPr="00CB07A7">
        <w:rPr>
          <w:rFonts w:ascii="Century Gothic" w:hAnsi="Century Gothic" w:cs="Century Gothic"/>
          <w:b/>
          <w:sz w:val="20"/>
          <w:szCs w:val="20"/>
        </w:rPr>
        <w:t xml:space="preserve"> İhale katılımcılarının ihaleyi kazanmaları halinde mağduriyet yaşamamaları açısından bu hususa dikkat etmeleri, </w:t>
      </w:r>
      <w:r w:rsidRPr="00CB07A7">
        <w:rPr>
          <w:rFonts w:ascii="Century Gothic" w:hAnsi="Century Gothic" w:cs="Century Gothic"/>
          <w:b/>
          <w:sz w:val="20"/>
          <w:szCs w:val="20"/>
          <w:u w:val="single"/>
        </w:rPr>
        <w:t>ihale zarfları açılmadan önce bu belgeleri temin etmiş olmaları gerekmektedir.</w:t>
      </w:r>
    </w:p>
    <w:p w14:paraId="4CBF7EB8"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696D36A7" w14:textId="77777777"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14:paraId="1DD68E65" w14:textId="77777777"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 xml:space="preserve">Bu ihalede tanıtım materyali </w:t>
      </w:r>
      <w:r w:rsidR="00954A8F">
        <w:rPr>
          <w:rFonts w:ascii="Century Gothic" w:hAnsi="Century Gothic" w:cs="Century Gothic"/>
          <w:b/>
          <w:bCs/>
          <w:sz w:val="20"/>
          <w:szCs w:val="20"/>
        </w:rPr>
        <w:t>istenmektedir.</w:t>
      </w:r>
      <w:r w:rsidR="00954A8F" w:rsidRPr="00954A8F">
        <w:rPr>
          <w:rFonts w:ascii="Century Gothic" w:hAnsi="Century Gothic" w:cs="Century Gothic"/>
          <w:b/>
          <w:bCs/>
          <w:sz w:val="20"/>
          <w:szCs w:val="20"/>
        </w:rPr>
        <w:t xml:space="preserve"> </w:t>
      </w:r>
      <w:r w:rsidR="00954A8F">
        <w:rPr>
          <w:rFonts w:ascii="Century Gothic" w:hAnsi="Century Gothic" w:cs="Century Gothic"/>
          <w:b/>
          <w:bCs/>
          <w:sz w:val="20"/>
          <w:szCs w:val="20"/>
        </w:rPr>
        <w:t>N</w:t>
      </w:r>
      <w:r w:rsidR="00954A8F" w:rsidRPr="00F20A67">
        <w:rPr>
          <w:rFonts w:ascii="Century Gothic" w:hAnsi="Century Gothic" w:cs="Century Gothic"/>
          <w:b/>
          <w:bCs/>
          <w:sz w:val="20"/>
          <w:szCs w:val="20"/>
        </w:rPr>
        <w:t>umune</w:t>
      </w:r>
      <w:r w:rsidRPr="00F20A67">
        <w:rPr>
          <w:rFonts w:ascii="Century Gothic" w:hAnsi="Century Gothic" w:cs="Century Gothic"/>
          <w:b/>
          <w:bCs/>
          <w:sz w:val="20"/>
          <w:szCs w:val="20"/>
        </w:rPr>
        <w:t xml:space="preserve"> istenm</w:t>
      </w:r>
      <w:r w:rsidR="004E16A6" w:rsidRPr="00F20A67">
        <w:rPr>
          <w:rFonts w:ascii="Century Gothic" w:hAnsi="Century Gothic" w:cs="Century Gothic"/>
          <w:b/>
          <w:bCs/>
          <w:sz w:val="20"/>
          <w:szCs w:val="20"/>
        </w:rPr>
        <w:t xml:space="preserve">emektedir. </w:t>
      </w:r>
    </w:p>
    <w:p w14:paraId="4B21777B" w14:textId="77777777" w:rsidR="00290E8D" w:rsidRPr="00F20A67" w:rsidRDefault="00290E8D" w:rsidP="00F20A67">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rFonts w:ascii="Century Gothic" w:hAnsi="Century Gothic" w:cs="Century Gothic"/>
          <w:sz w:val="20"/>
          <w:szCs w:val="20"/>
        </w:rPr>
        <w:lastRenderedPageBreak/>
        <w:t xml:space="preserve">Teklif edilen ürünlerin, teknik şartnameye uygunluğunu kanıtlamak amacıyla </w:t>
      </w:r>
      <w:r w:rsidR="00AC1576" w:rsidRPr="00F20A67">
        <w:rPr>
          <w:noProof/>
          <w:lang w:eastAsia="tr-TR"/>
        </w:rPr>
        <w:drawing>
          <wp:anchor distT="0" distB="0" distL="114300" distR="114300" simplePos="0" relativeHeight="251657728" behindDoc="0" locked="0" layoutInCell="1" allowOverlap="1" wp14:anchorId="0BC08A6D" wp14:editId="748B25D3">
            <wp:simplePos x="0" y="0"/>
            <wp:positionH relativeFrom="column">
              <wp:posOffset>5596255</wp:posOffset>
            </wp:positionH>
            <wp:positionV relativeFrom="paragraph">
              <wp:posOffset>13970</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ayrıntılı teknik bilgilerin yer aldığı katalog veya broşür sunulması zorunludur.  </w:t>
      </w:r>
    </w:p>
    <w:p w14:paraId="5DF18BC3" w14:textId="77777777" w:rsidR="00290E8D" w:rsidRPr="00F20A67"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F20A67">
        <w:rPr>
          <w:rFonts w:ascii="Century Gothic" w:hAnsi="Century Gothic" w:cs="Century Gothic"/>
          <w:sz w:val="20"/>
          <w:szCs w:val="20"/>
        </w:rPr>
        <w:t xml:space="preserve">Numune ve/veya katalog veya broşürler ihale kapanış tarih ve saatinden </w:t>
      </w:r>
      <w:proofErr w:type="gramStart"/>
      <w:r w:rsidRPr="00F20A67">
        <w:rPr>
          <w:rFonts w:ascii="Century Gothic" w:hAnsi="Century Gothic" w:cs="Century Gothic"/>
          <w:sz w:val="20"/>
          <w:szCs w:val="20"/>
        </w:rPr>
        <w:t>önce,  Merkezi</w:t>
      </w:r>
      <w:proofErr w:type="gramEnd"/>
      <w:r w:rsidRPr="00F20A67">
        <w:rPr>
          <w:rFonts w:ascii="Century Gothic" w:hAnsi="Century Gothic" w:cs="Century Gothic"/>
          <w:sz w:val="20"/>
          <w:szCs w:val="20"/>
        </w:rPr>
        <w:t xml:space="preserve"> İhale </w:t>
      </w:r>
      <w:r w:rsidR="00BB5B8B">
        <w:rPr>
          <w:rFonts w:ascii="Century Gothic" w:hAnsi="Century Gothic" w:cs="Century Gothic"/>
          <w:sz w:val="20"/>
          <w:szCs w:val="20"/>
        </w:rPr>
        <w:t>Komisyonu'na teslim t</w:t>
      </w:r>
      <w:r w:rsidRPr="00F20A67">
        <w:rPr>
          <w:rFonts w:ascii="Century Gothic" w:hAnsi="Century Gothic" w:cs="Century Gothic"/>
          <w:sz w:val="20"/>
          <w:szCs w:val="20"/>
        </w:rPr>
        <w:t>utanağı karşılığı teslim edilecektir.</w:t>
      </w:r>
    </w:p>
    <w:p w14:paraId="168BAF21"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sidR="006E5A63">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0000255B">
        <w:rPr>
          <w:rFonts w:ascii="Century Gothic" w:hAnsi="Century Gothic" w:cs="Century Gothic"/>
          <w:b/>
          <w:bCs/>
          <w:sz w:val="20"/>
          <w:szCs w:val="20"/>
          <w:u w:val="single"/>
        </w:rPr>
        <w:t xml:space="preserve"> </w:t>
      </w:r>
      <w:r w:rsidRPr="006755CA">
        <w:rPr>
          <w:rFonts w:ascii="Century Gothic" w:hAnsi="Century Gothic" w:cs="Century Gothic"/>
          <w:sz w:val="20"/>
          <w:szCs w:val="20"/>
        </w:rPr>
        <w:t xml:space="preserve">ise </w:t>
      </w:r>
      <w:r w:rsidR="006E5A63">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07CA3F10"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utanağının </w:t>
      </w:r>
      <w:r w:rsidR="00290E8D" w:rsidRPr="00D4594F">
        <w:rPr>
          <w:rFonts w:ascii="Century Gothic" w:hAnsi="Century Gothic" w:cs="Century Gothic"/>
          <w:sz w:val="20"/>
          <w:szCs w:val="20"/>
          <w:u w:val="single"/>
        </w:rPr>
        <w:t xml:space="preserve">1(bir) nüshası </w:t>
      </w:r>
      <w:r w:rsidR="006E5A63">
        <w:rPr>
          <w:rFonts w:ascii="Century Gothic" w:hAnsi="Century Gothic" w:cs="Century Gothic"/>
          <w:sz w:val="20"/>
          <w:szCs w:val="20"/>
          <w:u w:val="single"/>
        </w:rPr>
        <w:t>katılımcı</w:t>
      </w:r>
      <w:r w:rsidR="00290E8D" w:rsidRPr="00D4594F">
        <w:rPr>
          <w:rFonts w:ascii="Century Gothic" w:hAnsi="Century Gothic" w:cs="Century Gothic"/>
          <w:sz w:val="20"/>
          <w:szCs w:val="20"/>
          <w:u w:val="single"/>
        </w:rPr>
        <w:t xml:space="preserve"> tarafından teklif zarfının içerisine konulacak ve teklif ile birlikte sunulacaktır.</w:t>
      </w:r>
      <w:r>
        <w:rPr>
          <w:rFonts w:ascii="Century Gothic" w:hAnsi="Century Gothic" w:cs="Century Gothic"/>
          <w:sz w:val="20"/>
          <w:szCs w:val="20"/>
        </w:rPr>
        <w:t xml:space="preserve"> Teslim t</w:t>
      </w:r>
      <w:r w:rsidR="00290E8D" w:rsidRPr="006755CA">
        <w:rPr>
          <w:rFonts w:ascii="Century Gothic" w:hAnsi="Century Gothic" w:cs="Century Gothic"/>
          <w:sz w:val="20"/>
          <w:szCs w:val="20"/>
        </w:rPr>
        <w:t xml:space="preserve">utanağı olmayan </w:t>
      </w:r>
      <w:r w:rsidR="00290E8D" w:rsidRPr="00D4594F">
        <w:rPr>
          <w:rFonts w:ascii="Century Gothic" w:hAnsi="Century Gothic" w:cs="Century Gothic"/>
          <w:b/>
          <w:bCs/>
          <w:sz w:val="20"/>
          <w:szCs w:val="20"/>
        </w:rPr>
        <w:t>teklifler değerlendirme dışı bırakılacak, geçersiz sayılacak</w:t>
      </w:r>
      <w:r w:rsidR="00290E8D" w:rsidRPr="006755CA">
        <w:rPr>
          <w:rFonts w:ascii="Century Gothic" w:hAnsi="Century Gothic" w:cs="Century Gothic"/>
          <w:sz w:val="20"/>
          <w:szCs w:val="20"/>
        </w:rPr>
        <w:t xml:space="preserve"> ve tekliflerin açıldığı saatten sonra numune kabul edilmeyecektir.</w:t>
      </w:r>
    </w:p>
    <w:p w14:paraId="74E1F385"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utanağında teslim edilen her bir numune </w:t>
      </w:r>
      <w:r w:rsidR="006E5A63" w:rsidRPr="006755CA">
        <w:rPr>
          <w:rFonts w:ascii="Century Gothic" w:hAnsi="Century Gothic" w:cs="Century Gothic"/>
          <w:sz w:val="20"/>
          <w:szCs w:val="20"/>
        </w:rPr>
        <w:t>türü ve</w:t>
      </w:r>
      <w:r w:rsidR="00290E8D" w:rsidRPr="006755CA">
        <w:rPr>
          <w:rFonts w:ascii="Century Gothic" w:hAnsi="Century Gothic" w:cs="Century Gothic"/>
          <w:sz w:val="20"/>
          <w:szCs w:val="20"/>
        </w:rPr>
        <w:t>/veya broşürlerin teslim tutanağında aç</w:t>
      </w:r>
      <w:r w:rsidR="006E5A63">
        <w:rPr>
          <w:rFonts w:ascii="Century Gothic" w:hAnsi="Century Gothic" w:cs="Century Gothic"/>
          <w:sz w:val="20"/>
          <w:szCs w:val="20"/>
        </w:rPr>
        <w:t>ıkça belirtilmesi katılımcının</w:t>
      </w:r>
      <w:r w:rsidR="00290E8D"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00290E8D" w:rsidRPr="006755CA">
        <w:rPr>
          <w:rFonts w:ascii="Century Gothic" w:hAnsi="Century Gothic" w:cs="Century Gothic"/>
          <w:sz w:val="20"/>
          <w:szCs w:val="20"/>
        </w:rPr>
        <w:t xml:space="preserve">omisyonu eksikliklerden sorumlu olmaz. </w:t>
      </w:r>
    </w:p>
    <w:p w14:paraId="1B4823B0"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w:t>
      </w:r>
      <w:r w:rsidR="006E5A63" w:rsidRPr="006755CA">
        <w:rPr>
          <w:rFonts w:ascii="Century Gothic" w:hAnsi="Century Gothic" w:cs="Century Gothic"/>
          <w:sz w:val="20"/>
          <w:szCs w:val="20"/>
        </w:rPr>
        <w:t xml:space="preserve">edilen </w:t>
      </w:r>
      <w:r w:rsidR="006E5A63">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398DDFD8" w14:textId="77777777"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12D13132"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7E5908D4"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38B499AA"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0377D0EC"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2696B01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w:t>
      </w:r>
      <w:proofErr w:type="gramStart"/>
      <w:r w:rsidRPr="006755CA">
        <w:rPr>
          <w:rFonts w:ascii="Century Gothic" w:hAnsi="Century Gothic" w:cs="Century Gothic"/>
          <w:snapToGrid w:val="0"/>
          <w:color w:val="000000"/>
          <w:sz w:val="20"/>
          <w:szCs w:val="20"/>
        </w:rPr>
        <w:t>teşebbüs  etmek</w:t>
      </w:r>
      <w:proofErr w:type="gramEnd"/>
      <w:r w:rsidRPr="006755CA">
        <w:rPr>
          <w:rFonts w:ascii="Century Gothic" w:hAnsi="Century Gothic" w:cs="Century Gothic"/>
          <w:snapToGrid w:val="0"/>
          <w:color w:val="000000"/>
          <w:sz w:val="20"/>
          <w:szCs w:val="20"/>
        </w:rPr>
        <w:t xml:space="preserve">, </w:t>
      </w:r>
    </w:p>
    <w:p w14:paraId="7DEF6C8D"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65244E83"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3CE4EA01"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34F21037"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4564DE61"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9B40541"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1A3A7C89"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50C8592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lastRenderedPageBreak/>
        <w:t>Mücbir sebepler ve Merkezi İhale Komisyonu tarafından belirlenecek benzeri haller dışında, ihale dokümanı ve sözleşme hükümlerine uygun olarak taahhüdünü yerine getirmemek,</w:t>
      </w:r>
    </w:p>
    <w:p w14:paraId="31110EA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766BDC34"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22EBB84B"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4809E365"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3E6584D7"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57A5FC34"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15C93767" w14:textId="77777777"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635F1C18" w14:textId="77777777"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52C5AEF7" w14:textId="77777777"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04D6294D" w14:textId="77777777" w:rsidR="00290E8D" w:rsidRPr="00C614CB"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14:paraId="26FB3435" w14:textId="77777777"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0E0EA8C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14:paraId="636E884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teknik</w:t>
      </w:r>
      <w:proofErr w:type="gramEnd"/>
      <w:r w:rsidRPr="00AD514D">
        <w:rPr>
          <w:rFonts w:ascii="Century Gothic" w:hAnsi="Century Gothic" w:cs="Century Gothic"/>
          <w:color w:val="000000"/>
          <w:sz w:val="20"/>
          <w:szCs w:val="20"/>
        </w:rPr>
        <w:t xml:space="preserve"> hatalar veya eksikliklerin ihale makamınca tespit edilmesi veya katılımcılar   </w:t>
      </w:r>
    </w:p>
    <w:p w14:paraId="226DFFE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tarafından</w:t>
      </w:r>
      <w:proofErr w:type="gramEnd"/>
      <w:r w:rsidRPr="00AD514D">
        <w:rPr>
          <w:rFonts w:ascii="Century Gothic" w:hAnsi="Century Gothic" w:cs="Century Gothic"/>
          <w:color w:val="000000"/>
          <w:sz w:val="20"/>
          <w:szCs w:val="20"/>
        </w:rPr>
        <w:t xml:space="preserve"> yazılı olarak bildirilmesi halleri dışında, ihale dokümanında değişiklik  </w:t>
      </w:r>
    </w:p>
    <w:p w14:paraId="70FF160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yapılmaz</w:t>
      </w:r>
      <w:proofErr w:type="gramEnd"/>
      <w:r w:rsidRPr="00AD514D">
        <w:rPr>
          <w:rFonts w:ascii="Century Gothic" w:hAnsi="Century Gothic" w:cs="Century Gothic"/>
          <w:color w:val="000000"/>
          <w:sz w:val="20"/>
          <w:szCs w:val="20"/>
        </w:rPr>
        <w:t>.</w:t>
      </w:r>
    </w:p>
    <w:p w14:paraId="04FD3E4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14:paraId="024BBA29"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düzeltmeleri</w:t>
      </w:r>
      <w:proofErr w:type="gramEnd"/>
      <w:r w:rsidRPr="00AD514D">
        <w:rPr>
          <w:rFonts w:ascii="Century Gothic" w:hAnsi="Century Gothic" w:cs="Century Gothic"/>
          <w:color w:val="000000"/>
          <w:sz w:val="20"/>
          <w:szCs w:val="20"/>
        </w:rPr>
        <w:t xml:space="preserve">, ihale teklifi sunmak için tanınmış olan sürenin bitiminden 6 (altı) iş günü </w:t>
      </w:r>
    </w:p>
    <w:p w14:paraId="2E31747D"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öncesine</w:t>
      </w:r>
      <w:proofErr w:type="gramEnd"/>
      <w:r w:rsidRPr="00AD514D">
        <w:rPr>
          <w:rFonts w:ascii="Century Gothic" w:hAnsi="Century Gothic" w:cs="Century Gothic"/>
          <w:color w:val="000000"/>
          <w:sz w:val="20"/>
          <w:szCs w:val="20"/>
        </w:rPr>
        <w:t xml:space="preserve"> kadar, ücretsiz olarak gönderir ve tüm değişiklik ve düzenlemeleri internet </w:t>
      </w:r>
    </w:p>
    <w:p w14:paraId="3A4E9EBA"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sitesinde</w:t>
      </w:r>
      <w:proofErr w:type="gramEnd"/>
      <w:r w:rsidRPr="00AD514D">
        <w:rPr>
          <w:rFonts w:ascii="Century Gothic" w:hAnsi="Century Gothic" w:cs="Century Gothic"/>
          <w:color w:val="000000"/>
          <w:sz w:val="20"/>
          <w:szCs w:val="20"/>
        </w:rPr>
        <w:t xml:space="preserve"> yeniden yayınlar</w:t>
      </w:r>
    </w:p>
    <w:p w14:paraId="752C22B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14:paraId="393C4B2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halinde</w:t>
      </w:r>
      <w:proofErr w:type="gramEnd"/>
      <w:r w:rsidRPr="00AD514D">
        <w:rPr>
          <w:rFonts w:ascii="Century Gothic" w:hAnsi="Century Gothic" w:cs="Century Gothic"/>
          <w:color w:val="000000"/>
          <w:sz w:val="20"/>
          <w:szCs w:val="20"/>
        </w:rPr>
        <w:t xml:space="preserve">, ihale komisyonları, ihale tarihini bir defaya mahsus olmak üzere en fazla 10    </w:t>
      </w:r>
    </w:p>
    <w:p w14:paraId="591AEEA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on</w:t>
      </w:r>
      <w:proofErr w:type="gramEnd"/>
      <w:r w:rsidRPr="00AD514D">
        <w:rPr>
          <w:rFonts w:ascii="Century Gothic" w:hAnsi="Century Gothic" w:cs="Century Gothic"/>
          <w:color w:val="000000"/>
          <w:sz w:val="20"/>
          <w:szCs w:val="20"/>
        </w:rPr>
        <w:t xml:space="preserve">) iş günü süreyle erteleyebilir. Erteleme süresince ihale dokümanı satılmasına ve </w:t>
      </w:r>
    </w:p>
    <w:p w14:paraId="7942695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teklif</w:t>
      </w:r>
      <w:proofErr w:type="gramEnd"/>
      <w:r w:rsidRPr="00AD514D">
        <w:rPr>
          <w:rFonts w:ascii="Century Gothic" w:hAnsi="Century Gothic" w:cs="Century Gothic"/>
          <w:color w:val="000000"/>
          <w:sz w:val="20"/>
          <w:szCs w:val="20"/>
        </w:rPr>
        <w:t xml:space="preserve"> alınmasına devam edilir</w:t>
      </w:r>
    </w:p>
    <w:p w14:paraId="03CF0A7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15.4</w:t>
      </w:r>
      <w:r w:rsidRPr="00AD514D">
        <w:rPr>
          <w:rFonts w:ascii="Century Gothic" w:hAnsi="Century Gothic" w:cs="Century Gothic"/>
          <w:color w:val="000000"/>
          <w:sz w:val="20"/>
          <w:szCs w:val="20"/>
        </w:rPr>
        <w:t xml:space="preserve">.Değişiklik halinde, teklifini bu düzenlemeden önce vermiş olan katılımcılara, teklifini </w:t>
      </w:r>
    </w:p>
    <w:p w14:paraId="38D0459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geri</w:t>
      </w:r>
      <w:proofErr w:type="gramEnd"/>
      <w:r w:rsidRPr="00AD514D">
        <w:rPr>
          <w:rFonts w:ascii="Century Gothic" w:hAnsi="Century Gothic" w:cs="Century Gothic"/>
          <w:color w:val="000000"/>
          <w:sz w:val="20"/>
          <w:szCs w:val="20"/>
        </w:rPr>
        <w:t xml:space="preserve"> çekerek, yeniden teklif verme imkanı tanınır</w:t>
      </w:r>
    </w:p>
    <w:p w14:paraId="2909FEE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14:paraId="7F84D05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komisyonları</w:t>
      </w:r>
      <w:proofErr w:type="gramEnd"/>
      <w:r w:rsidRPr="00AD514D">
        <w:rPr>
          <w:rFonts w:ascii="Century Gothic" w:hAnsi="Century Gothic" w:cs="Century Gothic"/>
          <w:color w:val="000000"/>
          <w:sz w:val="20"/>
          <w:szCs w:val="20"/>
        </w:rPr>
        <w:t xml:space="preserve">, ihale sonuçlandırma usulünün tümünü iptal edebilir veya ihaleyi tekrar   </w:t>
      </w:r>
    </w:p>
    <w:p w14:paraId="25396D1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edebilir</w:t>
      </w:r>
      <w:proofErr w:type="gramEnd"/>
      <w:r w:rsidRPr="00AD514D">
        <w:rPr>
          <w:rFonts w:ascii="Century Gothic" w:hAnsi="Century Gothic" w:cs="Century Gothic"/>
          <w:color w:val="000000"/>
          <w:sz w:val="20"/>
          <w:szCs w:val="20"/>
        </w:rPr>
        <w:t>.</w:t>
      </w:r>
    </w:p>
    <w:p w14:paraId="271A593B" w14:textId="77777777" w:rsidR="00290E8D" w:rsidRPr="005D7A50" w:rsidRDefault="00290E8D" w:rsidP="002B0C34">
      <w:pPr>
        <w:pStyle w:val="ListeParagraf"/>
        <w:numPr>
          <w:ilvl w:val="0"/>
          <w:numId w:val="10"/>
        </w:numPr>
        <w:rPr>
          <w:rFonts w:ascii="Century Gothic" w:hAnsi="Century Gothic" w:cs="Century Gothic"/>
          <w:sz w:val="20"/>
          <w:szCs w:val="20"/>
        </w:rPr>
      </w:pPr>
      <w:r w:rsidRPr="005D7A50">
        <w:rPr>
          <w:rFonts w:ascii="Century Gothic" w:hAnsi="Century Gothic" w:cs="Century Gothic"/>
          <w:b/>
          <w:bCs/>
          <w:sz w:val="20"/>
          <w:szCs w:val="20"/>
        </w:rPr>
        <w:t>İhale Saatinden Önce İhalenin İptal Edilmesi</w:t>
      </w:r>
    </w:p>
    <w:p w14:paraId="38DDF26B" w14:textId="77777777" w:rsidR="00012A42" w:rsidRPr="005D7A50" w:rsidRDefault="00012A42" w:rsidP="00012A42">
      <w:pPr>
        <w:ind w:left="0" w:firstLine="0"/>
        <w:rPr>
          <w:rFonts w:ascii="Century Gothic" w:hAnsi="Century Gothic" w:cs="Century Gothic"/>
          <w:sz w:val="20"/>
          <w:szCs w:val="20"/>
          <w:u w:val="none"/>
        </w:rPr>
      </w:pPr>
      <w:r w:rsidRPr="005D7A50">
        <w:rPr>
          <w:rFonts w:ascii="Century Gothic" w:hAnsi="Century Gothic" w:cs="Century Gothic"/>
          <w:sz w:val="20"/>
          <w:szCs w:val="20"/>
          <w:u w:val="none"/>
        </w:rPr>
        <w:t>İhale makamları, tekliflerin sunulması için verilen sürenin bitiminden önce:</w:t>
      </w:r>
    </w:p>
    <w:p w14:paraId="35A9BF60"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İhale belgelerinde değişiklik yapılmasına gerek duyulması halinde,</w:t>
      </w:r>
    </w:p>
    <w:p w14:paraId="4C1F8ACF"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İhale makamının bütçesinde beklenmeyen değişikliklerin olması halinde,</w:t>
      </w:r>
    </w:p>
    <w:p w14:paraId="711D053B"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015EA711" w14:textId="77777777" w:rsidR="002D3F79" w:rsidRDefault="002D3F79" w:rsidP="002D3F79">
      <w:pPr>
        <w:pStyle w:val="ListeParagraf"/>
        <w:ind w:left="792" w:firstLine="0"/>
        <w:rPr>
          <w:rFonts w:ascii="Century Gothic" w:hAnsi="Century Gothic" w:cs="Century Gothic"/>
          <w:color w:val="000000"/>
          <w:sz w:val="20"/>
          <w:szCs w:val="20"/>
        </w:rPr>
      </w:pPr>
    </w:p>
    <w:p w14:paraId="273BE9C1" w14:textId="77777777" w:rsidR="002D3F79" w:rsidRDefault="002D3F79" w:rsidP="002D3F79">
      <w:pPr>
        <w:pStyle w:val="ListeParagraf"/>
        <w:ind w:left="792" w:firstLine="0"/>
        <w:rPr>
          <w:rFonts w:ascii="Century Gothic" w:hAnsi="Century Gothic" w:cs="Century Gothic"/>
          <w:color w:val="000000"/>
          <w:sz w:val="20"/>
          <w:szCs w:val="20"/>
        </w:rPr>
      </w:pPr>
    </w:p>
    <w:p w14:paraId="40835BE5" w14:textId="77777777" w:rsidR="00866972" w:rsidRDefault="00866972" w:rsidP="002D3F79">
      <w:pPr>
        <w:pStyle w:val="ListeParagraf"/>
        <w:ind w:left="792" w:firstLine="0"/>
        <w:rPr>
          <w:rFonts w:ascii="Century Gothic" w:hAnsi="Century Gothic" w:cs="Century Gothic"/>
          <w:color w:val="000000"/>
          <w:sz w:val="20"/>
          <w:szCs w:val="20"/>
        </w:rPr>
      </w:pPr>
    </w:p>
    <w:p w14:paraId="0A6929D0" w14:textId="77777777" w:rsidR="00866972" w:rsidRDefault="00866972" w:rsidP="002D3F79">
      <w:pPr>
        <w:pStyle w:val="ListeParagraf"/>
        <w:ind w:left="792" w:firstLine="0"/>
        <w:rPr>
          <w:rFonts w:ascii="Century Gothic" w:hAnsi="Century Gothic" w:cs="Century Gothic"/>
          <w:color w:val="000000"/>
          <w:sz w:val="20"/>
          <w:szCs w:val="20"/>
        </w:rPr>
      </w:pPr>
    </w:p>
    <w:p w14:paraId="7F75C29C" w14:textId="77777777" w:rsidR="002D3F79" w:rsidRPr="006755CA" w:rsidRDefault="002D3F79" w:rsidP="002D3F79">
      <w:pPr>
        <w:pStyle w:val="ListeParagraf"/>
        <w:ind w:left="792" w:firstLine="0"/>
        <w:rPr>
          <w:rFonts w:ascii="Century Gothic" w:hAnsi="Century Gothic" w:cs="Century Gothic"/>
          <w:color w:val="000000"/>
          <w:sz w:val="20"/>
          <w:szCs w:val="20"/>
        </w:rPr>
      </w:pPr>
    </w:p>
    <w:p w14:paraId="63B7E7C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2142FEE1" w14:textId="77777777" w:rsidR="00290E8D" w:rsidRPr="005F513E" w:rsidRDefault="00290E8D" w:rsidP="002B0C34">
      <w:pPr>
        <w:widowControl w:val="0"/>
        <w:rPr>
          <w:rFonts w:ascii="Century Gothic" w:hAnsi="Century Gothic" w:cs="Century Gothic"/>
          <w:sz w:val="20"/>
          <w:szCs w:val="20"/>
        </w:rPr>
      </w:pPr>
    </w:p>
    <w:p w14:paraId="2238CBD1"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193712A1" wp14:editId="70D27171">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206606">
        <w:rPr>
          <w:noProof/>
          <w:lang w:eastAsia="tr-TR"/>
        </w:rPr>
        <mc:AlternateContent>
          <mc:Choice Requires="wps">
            <w:drawing>
              <wp:anchor distT="0" distB="0" distL="114300" distR="114300" simplePos="0" relativeHeight="251640832" behindDoc="0" locked="0" layoutInCell="1" allowOverlap="1" wp14:anchorId="5456FCC7" wp14:editId="282C3A88">
                <wp:simplePos x="0" y="0"/>
                <wp:positionH relativeFrom="column">
                  <wp:posOffset>-193675</wp:posOffset>
                </wp:positionH>
                <wp:positionV relativeFrom="paragraph">
                  <wp:posOffset>-292735</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7022B5F4" w14:textId="77777777" w:rsidR="00F541AC" w:rsidRPr="0048421B" w:rsidRDefault="00F541AC"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456FCC7" id="Rounded Rectangle 73" o:spid="_x0000_s1033" style="position:absolute;left:0;text-align:left;margin-left:-15.25pt;margin-top:-23.05pt;width:338.95pt;height:53.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DFm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" fillcolor="#d0d8e8" strokecolor="white" strokeweight="2pt">
                <v:path arrowok="t"/>
                <v:textbox>
                  <w:txbxContent>
                    <w:p w14:paraId="7022B5F4" w14:textId="77777777" w:rsidR="00F541AC" w:rsidRPr="0048421B" w:rsidRDefault="00F541AC"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77EFCEBD" w14:textId="77777777" w:rsidR="00290E8D" w:rsidRPr="005F513E" w:rsidRDefault="00290E8D" w:rsidP="002B0C34">
      <w:pPr>
        <w:widowControl w:val="0"/>
        <w:rPr>
          <w:rFonts w:ascii="Century Gothic" w:hAnsi="Century Gothic" w:cs="Century Gothic"/>
          <w:sz w:val="20"/>
          <w:szCs w:val="20"/>
        </w:rPr>
      </w:pPr>
    </w:p>
    <w:p w14:paraId="45DB233E"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02E3E1A9" w14:textId="77777777" w:rsidR="00290E8D" w:rsidRPr="005D7A50" w:rsidRDefault="00290E8D" w:rsidP="002B0C34">
      <w:pPr>
        <w:pStyle w:val="ListeParagraf"/>
        <w:numPr>
          <w:ilvl w:val="0"/>
          <w:numId w:val="10"/>
        </w:numPr>
        <w:rPr>
          <w:rFonts w:ascii="Century Gothic" w:hAnsi="Century Gothic" w:cs="Century Gothic"/>
          <w:sz w:val="20"/>
          <w:szCs w:val="20"/>
        </w:rPr>
      </w:pPr>
      <w:r w:rsidRPr="005D7A50">
        <w:rPr>
          <w:rFonts w:ascii="Century Gothic" w:hAnsi="Century Gothic" w:cs="Century Gothic"/>
          <w:b/>
          <w:bCs/>
          <w:sz w:val="20"/>
          <w:szCs w:val="20"/>
        </w:rPr>
        <w:t>Teklif ve Ödemelerde Geçerli Para Birimi</w:t>
      </w:r>
    </w:p>
    <w:p w14:paraId="7B54C597" w14:textId="065DEFD5" w:rsidR="00290E8D" w:rsidRPr="005D7A50" w:rsidRDefault="00CB07A7" w:rsidP="00ED1A8C">
      <w:pPr>
        <w:pStyle w:val="ListeParagraf"/>
        <w:numPr>
          <w:ilvl w:val="1"/>
          <w:numId w:val="10"/>
        </w:numPr>
        <w:rPr>
          <w:rFonts w:ascii="Century Gothic" w:hAnsi="Century Gothic" w:cs="Century Gothic"/>
          <w:b/>
          <w:bCs/>
          <w:sz w:val="20"/>
          <w:szCs w:val="20"/>
          <w:u w:val="single"/>
        </w:rPr>
      </w:pPr>
      <w:r w:rsidRPr="00280F8F">
        <w:rPr>
          <w:rFonts w:ascii="Century Gothic" w:hAnsi="Century Gothic" w:cs="Century Gothic"/>
          <w:b/>
          <w:bCs/>
          <w:sz w:val="20"/>
          <w:szCs w:val="20"/>
          <w:u w:val="single"/>
        </w:rPr>
        <w:t xml:space="preserve">Teklifte geçerli para birimi </w:t>
      </w:r>
      <w:r w:rsidR="00280F8F" w:rsidRPr="00280F8F">
        <w:rPr>
          <w:rFonts w:ascii="Arial" w:hAnsi="Arial" w:cs="Arial"/>
          <w:b/>
          <w:color w:val="000000"/>
          <w:sz w:val="21"/>
          <w:szCs w:val="21"/>
          <w:u w:val="single"/>
          <w:shd w:val="clear" w:color="auto" w:fill="F8F9FA"/>
        </w:rPr>
        <w:t>£</w:t>
      </w:r>
      <w:r w:rsidR="00290E8D" w:rsidRPr="00280F8F">
        <w:rPr>
          <w:rFonts w:ascii="Century Gothic" w:hAnsi="Century Gothic" w:cs="Century Gothic"/>
          <w:b/>
          <w:bCs/>
          <w:sz w:val="20"/>
          <w:szCs w:val="20"/>
          <w:u w:val="single"/>
        </w:rPr>
        <w:t xml:space="preserve"> (</w:t>
      </w:r>
      <w:r w:rsidRPr="00280F8F">
        <w:rPr>
          <w:rFonts w:ascii="Century Gothic" w:hAnsi="Century Gothic" w:cs="Century Gothic"/>
          <w:b/>
          <w:bCs/>
          <w:sz w:val="20"/>
          <w:szCs w:val="20"/>
          <w:u w:val="single"/>
        </w:rPr>
        <w:t>Sterlin</w:t>
      </w:r>
      <w:r w:rsidR="00290E8D" w:rsidRPr="00280F8F">
        <w:rPr>
          <w:rFonts w:ascii="Century Gothic" w:hAnsi="Century Gothic" w:cs="Century Gothic"/>
          <w:b/>
          <w:bCs/>
          <w:sz w:val="20"/>
          <w:szCs w:val="20"/>
          <w:u w:val="single"/>
        </w:rPr>
        <w:t>) olacaktır</w:t>
      </w:r>
      <w:r w:rsidR="00290E8D" w:rsidRPr="005D7A50">
        <w:rPr>
          <w:rFonts w:ascii="Century Gothic" w:hAnsi="Century Gothic" w:cs="Century Gothic"/>
          <w:b/>
          <w:bCs/>
          <w:sz w:val="20"/>
          <w:szCs w:val="20"/>
          <w:u w:val="single"/>
        </w:rPr>
        <w:t>.</w:t>
      </w:r>
    </w:p>
    <w:p w14:paraId="7E2D30B5" w14:textId="77777777" w:rsidR="00290E8D" w:rsidRPr="005D7A50" w:rsidRDefault="00290E8D" w:rsidP="002B0C34">
      <w:pPr>
        <w:pStyle w:val="ListeParagraf"/>
        <w:numPr>
          <w:ilvl w:val="0"/>
          <w:numId w:val="10"/>
        </w:numPr>
        <w:rPr>
          <w:rFonts w:ascii="Century Gothic" w:hAnsi="Century Gothic" w:cs="Century Gothic"/>
          <w:b/>
          <w:bCs/>
          <w:sz w:val="20"/>
          <w:szCs w:val="20"/>
          <w:u w:val="single"/>
        </w:rPr>
      </w:pPr>
      <w:r w:rsidRPr="005D7A50">
        <w:rPr>
          <w:rFonts w:ascii="Century Gothic" w:hAnsi="Century Gothic" w:cs="Century Gothic"/>
          <w:b/>
          <w:bCs/>
          <w:sz w:val="20"/>
          <w:szCs w:val="20"/>
        </w:rPr>
        <w:t>Tekliflerin Sunulma Şekli</w:t>
      </w:r>
    </w:p>
    <w:p w14:paraId="26B29474" w14:textId="77777777" w:rsidR="00290E8D" w:rsidRPr="005D7A50" w:rsidRDefault="00906974" w:rsidP="00906974">
      <w:pPr>
        <w:pStyle w:val="ListeParagraf"/>
        <w:numPr>
          <w:ilvl w:val="1"/>
          <w:numId w:val="10"/>
        </w:numPr>
        <w:rPr>
          <w:rFonts w:ascii="Century Gothic" w:hAnsi="Century Gothic" w:cs="Century Gothic"/>
          <w:b/>
          <w:bCs/>
          <w:sz w:val="20"/>
          <w:szCs w:val="20"/>
          <w:u w:val="single"/>
        </w:rPr>
      </w:pPr>
      <w:r w:rsidRPr="005D7A50">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5D7A50">
        <w:rPr>
          <w:rFonts w:ascii="Century Gothic" w:hAnsi="Century Gothic" w:cs="Century Gothic"/>
          <w:noProof/>
          <w:sz w:val="20"/>
          <w:szCs w:val="20"/>
          <w:lang w:eastAsia="tr-TR"/>
        </w:rPr>
        <w:t>n</w:t>
      </w:r>
      <w:r w:rsidRPr="005D7A50">
        <w:rPr>
          <w:rFonts w:ascii="Century Gothic" w:hAnsi="Century Gothic" w:cs="Century Gothic"/>
          <w:noProof/>
          <w:sz w:val="20"/>
          <w:szCs w:val="20"/>
          <w:lang w:eastAsia="tr-TR"/>
        </w:rPr>
        <w:t>imzalanır ve mühürlenir.</w:t>
      </w:r>
    </w:p>
    <w:p w14:paraId="2BF5F3FE" w14:textId="77777777" w:rsidR="00906974" w:rsidRPr="005D7A50" w:rsidRDefault="00906974" w:rsidP="00906974">
      <w:pPr>
        <w:pStyle w:val="ListeParagraf"/>
        <w:numPr>
          <w:ilvl w:val="1"/>
          <w:numId w:val="10"/>
        </w:numPr>
        <w:rPr>
          <w:rFonts w:ascii="Century Gothic" w:hAnsi="Century Gothic" w:cs="Century Gothic"/>
          <w:bCs/>
          <w:sz w:val="20"/>
          <w:szCs w:val="20"/>
        </w:rPr>
      </w:pPr>
      <w:r w:rsidRPr="005D7A50">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159E268D" w14:textId="77777777" w:rsidR="009F2155" w:rsidRPr="005D7A50" w:rsidRDefault="009F2155" w:rsidP="009F2155">
      <w:pPr>
        <w:pStyle w:val="ListeParagraf"/>
        <w:numPr>
          <w:ilvl w:val="1"/>
          <w:numId w:val="10"/>
        </w:numPr>
        <w:rPr>
          <w:rFonts w:ascii="Century Gothic" w:hAnsi="Century Gothic" w:cs="Century Gothic"/>
          <w:bCs/>
          <w:sz w:val="20"/>
          <w:szCs w:val="20"/>
        </w:rPr>
      </w:pPr>
      <w:r w:rsidRPr="005D7A50">
        <w:rPr>
          <w:rFonts w:ascii="Century Gothic" w:hAnsi="Century Gothic" w:cs="Century Gothic"/>
          <w:bCs/>
          <w:sz w:val="20"/>
          <w:szCs w:val="20"/>
        </w:rPr>
        <w:t>Zeyilname ile teklif verme süresinin uzatılması halinde, ihale makamları ve ihale katıl</w:t>
      </w:r>
      <w:r w:rsidR="007F69D4" w:rsidRPr="005D7A50">
        <w:rPr>
          <w:rFonts w:ascii="Century Gothic" w:hAnsi="Century Gothic" w:cs="Century Gothic"/>
          <w:bCs/>
          <w:sz w:val="20"/>
          <w:szCs w:val="20"/>
        </w:rPr>
        <w:t>ı</w:t>
      </w:r>
      <w:r w:rsidRPr="005D7A50">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6F39A970" w14:textId="77777777" w:rsidR="00290E8D" w:rsidRPr="005D7A50"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b/>
          <w:bCs/>
          <w:sz w:val="20"/>
          <w:szCs w:val="20"/>
        </w:rPr>
        <w:t>Teklif Mektubunun Şekli ve İçeriği</w:t>
      </w:r>
    </w:p>
    <w:p w14:paraId="12263310" w14:textId="77777777" w:rsidR="00D71923" w:rsidRPr="005D7A50"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5E81AC93" w14:textId="77777777" w:rsidR="00D71923" w:rsidRPr="005D7A50"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 xml:space="preserve">Teklifler ad, </w:t>
      </w:r>
      <w:proofErr w:type="spellStart"/>
      <w:r w:rsidRPr="005D7A50">
        <w:rPr>
          <w:rFonts w:ascii="Century Gothic" w:hAnsi="Century Gothic" w:cs="Century Gothic"/>
          <w:sz w:val="20"/>
          <w:szCs w:val="20"/>
        </w:rPr>
        <w:t>soyad</w:t>
      </w:r>
      <w:proofErr w:type="spellEnd"/>
      <w:r w:rsidRPr="005D7A50">
        <w:rPr>
          <w:rFonts w:ascii="Century Gothic" w:hAnsi="Century Gothic" w:cs="Century Gothic"/>
          <w:sz w:val="20"/>
          <w:szCs w:val="20"/>
        </w:rPr>
        <w:t xml:space="preserve"> veya ticaret unvanı yazılmak suretiyle yetkili kişilerce imzalanır ve resmi mühürle mühürlenir.</w:t>
      </w:r>
    </w:p>
    <w:p w14:paraId="2FC67359" w14:textId="77777777" w:rsidR="00290E8D" w:rsidRPr="00490B75" w:rsidRDefault="00290E8D" w:rsidP="002B0C34">
      <w:pPr>
        <w:pStyle w:val="ListeParagraf"/>
        <w:numPr>
          <w:ilvl w:val="0"/>
          <w:numId w:val="10"/>
        </w:numPr>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 xml:space="preserve">Verme </w:t>
      </w:r>
      <w:proofErr w:type="gramStart"/>
      <w:r w:rsidRPr="00490B75">
        <w:rPr>
          <w:rFonts w:ascii="Century Gothic" w:hAnsi="Century Gothic" w:cs="Century Gothic"/>
          <w:b/>
          <w:bCs/>
          <w:sz w:val="20"/>
          <w:szCs w:val="20"/>
        </w:rPr>
        <w:t>Yöntemi</w:t>
      </w:r>
      <w:r w:rsidR="000F154C" w:rsidRPr="00490B75">
        <w:rPr>
          <w:rFonts w:ascii="Century Gothic" w:hAnsi="Century Gothic" w:cs="Century Gothic"/>
          <w:b/>
          <w:bCs/>
          <w:sz w:val="20"/>
          <w:szCs w:val="20"/>
        </w:rPr>
        <w:t xml:space="preserve">  </w:t>
      </w:r>
      <w:r w:rsidR="000F154C" w:rsidRPr="00B9040A">
        <w:rPr>
          <w:rFonts w:ascii="Century Gothic" w:hAnsi="Century Gothic" w:cs="Century Gothic"/>
          <w:b/>
          <w:bCs/>
          <w:sz w:val="20"/>
          <w:szCs w:val="20"/>
        </w:rPr>
        <w:t>(</w:t>
      </w:r>
      <w:proofErr w:type="gramEnd"/>
      <w:r w:rsidR="000F154C" w:rsidRPr="00B9040A">
        <w:rPr>
          <w:rFonts w:ascii="Century Gothic" w:hAnsi="Century Gothic" w:cs="Century Gothic"/>
          <w:b/>
          <w:bCs/>
          <w:sz w:val="20"/>
          <w:szCs w:val="20"/>
        </w:rPr>
        <w:t xml:space="preserve">İhalenin özelliğine göre bir tanesi seçilecektir.) </w:t>
      </w:r>
    </w:p>
    <w:p w14:paraId="6B43DF0B" w14:textId="77777777" w:rsidR="00290E8D" w:rsidRPr="00490B75" w:rsidRDefault="00FC54C2" w:rsidP="005624F2">
      <w:pPr>
        <w:pStyle w:val="ListeParagraf"/>
        <w:numPr>
          <w:ilvl w:val="1"/>
          <w:numId w:val="10"/>
        </w:numPr>
        <w:rPr>
          <w:rFonts w:ascii="Century Gothic" w:hAnsi="Century Gothic" w:cs="Century Gothic"/>
          <w:bCs/>
          <w:sz w:val="18"/>
          <w:szCs w:val="18"/>
          <w:u w:val="single"/>
        </w:rPr>
      </w:pPr>
      <w:r w:rsidRPr="00490B75">
        <w:rPr>
          <w:rFonts w:ascii="Century Gothic" w:hAnsi="Century Gothic" w:cs="Century Gothic"/>
          <w:bCs/>
          <w:sz w:val="20"/>
          <w:szCs w:val="20"/>
        </w:rPr>
        <w:t>Katılımcılar</w:t>
      </w:r>
      <w:r w:rsidR="00290E8D" w:rsidRPr="00490B75">
        <w:rPr>
          <w:rFonts w:ascii="Century Gothic" w:hAnsi="Century Gothic" w:cs="Century Gothic"/>
          <w:bCs/>
          <w:sz w:val="20"/>
          <w:szCs w:val="20"/>
        </w:rPr>
        <w:t xml:space="preserve"> tekliflerini, birim fiyat, toplam fiyat ve genel toplam fiyat bedeli olarak vereceklerdir.</w:t>
      </w:r>
    </w:p>
    <w:p w14:paraId="25D08E4D" w14:textId="77777777" w:rsidR="00290E8D" w:rsidRPr="00A253F3" w:rsidRDefault="0069222E" w:rsidP="002B0C34">
      <w:pPr>
        <w:pStyle w:val="ListeParagraf"/>
        <w:numPr>
          <w:ilvl w:val="0"/>
          <w:numId w:val="10"/>
        </w:numPr>
        <w:rPr>
          <w:rFonts w:ascii="Century Gothic" w:hAnsi="Century Gothic" w:cs="Century Gothic"/>
          <w:b/>
          <w:bCs/>
          <w:sz w:val="20"/>
          <w:szCs w:val="20"/>
          <w:u w:val="single"/>
        </w:rPr>
      </w:pPr>
      <w:r w:rsidRPr="00A253F3">
        <w:rPr>
          <w:rFonts w:ascii="Century Gothic" w:hAnsi="Century Gothic" w:cs="Century Gothic"/>
          <w:b/>
          <w:bCs/>
          <w:sz w:val="20"/>
          <w:szCs w:val="20"/>
        </w:rPr>
        <w:t>Alternatif</w:t>
      </w:r>
      <w:r w:rsidR="00290E8D" w:rsidRPr="00A253F3">
        <w:rPr>
          <w:rFonts w:ascii="Century Gothic" w:hAnsi="Century Gothic" w:cs="Century Gothic"/>
          <w:b/>
          <w:bCs/>
          <w:sz w:val="20"/>
          <w:szCs w:val="20"/>
        </w:rPr>
        <w:t xml:space="preserve"> Teklif </w:t>
      </w:r>
    </w:p>
    <w:p w14:paraId="4CEFE9A0" w14:textId="77777777" w:rsidR="00290E8D" w:rsidRPr="008361FE" w:rsidRDefault="007F69D4" w:rsidP="007F10F6">
      <w:pPr>
        <w:pStyle w:val="ListeParagraf"/>
        <w:numPr>
          <w:ilvl w:val="1"/>
          <w:numId w:val="10"/>
        </w:numPr>
        <w:rPr>
          <w:rFonts w:ascii="Century Gothic" w:hAnsi="Century Gothic" w:cs="Century Gothic"/>
          <w:b/>
          <w:bCs/>
          <w:color w:val="000000"/>
          <w:sz w:val="20"/>
          <w:szCs w:val="20"/>
          <w:u w:val="single"/>
        </w:rPr>
      </w:pPr>
      <w:r>
        <w:rPr>
          <w:rFonts w:ascii="Century Gothic" w:hAnsi="Century Gothic" w:cs="Century Gothic"/>
          <w:color w:val="000000"/>
          <w:sz w:val="20"/>
          <w:szCs w:val="20"/>
        </w:rPr>
        <w:t>Bu ihalede a</w:t>
      </w:r>
      <w:r w:rsidR="0069222E">
        <w:rPr>
          <w:rFonts w:ascii="Century Gothic" w:hAnsi="Century Gothic" w:cs="Century Gothic"/>
          <w:color w:val="000000"/>
          <w:sz w:val="20"/>
          <w:szCs w:val="20"/>
        </w:rPr>
        <w:t>lternatif</w:t>
      </w:r>
      <w:r w:rsidR="00A253F3">
        <w:rPr>
          <w:rFonts w:ascii="Century Gothic" w:hAnsi="Century Gothic" w:cs="Century Gothic"/>
          <w:color w:val="000000"/>
          <w:sz w:val="20"/>
          <w:szCs w:val="20"/>
        </w:rPr>
        <w:t xml:space="preserve"> teklif istenmemektedir</w:t>
      </w:r>
      <w:r w:rsidR="004E4BD6">
        <w:rPr>
          <w:rFonts w:ascii="Century Gothic" w:hAnsi="Century Gothic" w:cs="Century Gothic"/>
          <w:color w:val="000000"/>
          <w:sz w:val="20"/>
          <w:szCs w:val="20"/>
        </w:rPr>
        <w:t>.</w:t>
      </w:r>
    </w:p>
    <w:p w14:paraId="2AE28E2C"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5074E8CD"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3013F0DE" w14:textId="584F69CE" w:rsidR="00290E8D" w:rsidRPr="007813A9"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Tekliflerin geçerlilik süresi, ihale tarihinden itibaren</w:t>
      </w:r>
      <w:r w:rsidR="0000255B">
        <w:rPr>
          <w:rFonts w:ascii="Century Gothic" w:hAnsi="Century Gothic" w:cs="Century Gothic"/>
          <w:color w:val="000000"/>
          <w:sz w:val="20"/>
          <w:szCs w:val="20"/>
        </w:rPr>
        <w:t xml:space="preserve"> </w:t>
      </w:r>
      <w:r w:rsidR="005E1E53">
        <w:rPr>
          <w:rFonts w:ascii="Century Gothic" w:hAnsi="Century Gothic" w:cs="Century Gothic"/>
          <w:b/>
          <w:bCs/>
          <w:color w:val="FF0000"/>
          <w:sz w:val="20"/>
          <w:szCs w:val="20"/>
        </w:rPr>
        <w:t>20</w:t>
      </w:r>
      <w:r w:rsidR="008C20BD" w:rsidRPr="007813A9">
        <w:rPr>
          <w:rFonts w:ascii="Century Gothic" w:hAnsi="Century Gothic" w:cs="Century Gothic"/>
          <w:b/>
          <w:bCs/>
          <w:color w:val="FF0000"/>
          <w:sz w:val="20"/>
          <w:szCs w:val="20"/>
        </w:rPr>
        <w:t xml:space="preserve"> </w:t>
      </w:r>
      <w:r w:rsidR="00A8281D" w:rsidRPr="007813A9">
        <w:rPr>
          <w:rFonts w:ascii="Century Gothic" w:hAnsi="Century Gothic" w:cs="Century Gothic"/>
          <w:b/>
          <w:bCs/>
          <w:color w:val="FF0000"/>
          <w:sz w:val="20"/>
          <w:szCs w:val="20"/>
        </w:rPr>
        <w:t>iş</w:t>
      </w:r>
      <w:r w:rsidRPr="007813A9">
        <w:rPr>
          <w:rFonts w:ascii="Century Gothic" w:hAnsi="Century Gothic" w:cs="Century Gothic"/>
          <w:b/>
          <w:bCs/>
          <w:color w:val="FF0000"/>
          <w:sz w:val="20"/>
          <w:szCs w:val="20"/>
        </w:rPr>
        <w:t xml:space="preserve"> günü</w:t>
      </w:r>
      <w:r w:rsidRPr="007813A9">
        <w:rPr>
          <w:rFonts w:ascii="Century Gothic" w:hAnsi="Century Gothic" w:cs="Century Gothic"/>
          <w:color w:val="FF0000"/>
          <w:sz w:val="20"/>
          <w:szCs w:val="20"/>
        </w:rPr>
        <w:t>dür.</w:t>
      </w:r>
    </w:p>
    <w:p w14:paraId="080C39D0"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581286C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59C94C32"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1A7CF415"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46AC7BE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621A488C"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255E17D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25C4C1E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084ED8D7" w14:textId="6680BEE7" w:rsidR="00290E8D" w:rsidRDefault="00044B2B" w:rsidP="00044B2B">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İha</w:t>
      </w:r>
      <w:r w:rsidR="005E1E53">
        <w:rPr>
          <w:rFonts w:ascii="Century Gothic" w:hAnsi="Century Gothic" w:cs="Century Gothic"/>
          <w:color w:val="000000"/>
          <w:sz w:val="20"/>
          <w:szCs w:val="20"/>
        </w:rPr>
        <w:t>le edilen araç, katma değer verg</w:t>
      </w:r>
      <w:r>
        <w:rPr>
          <w:rFonts w:ascii="Century Gothic" w:hAnsi="Century Gothic" w:cs="Century Gothic"/>
          <w:color w:val="000000"/>
          <w:sz w:val="20"/>
          <w:szCs w:val="20"/>
        </w:rPr>
        <w:t>isinden muaf olacaktır. Vergi muafiyet belgesi ilgili daire veya kuruluş tarafından temin edilecektir.</w:t>
      </w:r>
    </w:p>
    <w:p w14:paraId="53E16C7F" w14:textId="77777777" w:rsidR="00044B2B" w:rsidRDefault="00044B2B" w:rsidP="00044B2B">
      <w:pPr>
        <w:pStyle w:val="ListeParagraf"/>
        <w:ind w:left="360" w:firstLine="0"/>
        <w:rPr>
          <w:rFonts w:ascii="Century Gothic" w:hAnsi="Century Gothic" w:cs="Century Gothic"/>
          <w:color w:val="000000"/>
          <w:sz w:val="20"/>
          <w:szCs w:val="20"/>
        </w:rPr>
      </w:pPr>
    </w:p>
    <w:p w14:paraId="0A0C2D6A" w14:textId="77777777" w:rsidR="00044B2B" w:rsidRPr="00044B2B" w:rsidRDefault="00044B2B" w:rsidP="00044B2B">
      <w:pPr>
        <w:pStyle w:val="ListeParagraf"/>
        <w:ind w:left="360" w:firstLine="0"/>
        <w:rPr>
          <w:rFonts w:ascii="Century Gothic" w:hAnsi="Century Gothic" w:cs="Century Gothic"/>
          <w:color w:val="000000"/>
          <w:sz w:val="20"/>
          <w:szCs w:val="20"/>
        </w:rPr>
      </w:pPr>
    </w:p>
    <w:p w14:paraId="1036F6DB"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27A8DDA4" w14:textId="72C71230" w:rsidR="00290E8D" w:rsidRPr="00D46464"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00255B">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p w14:paraId="5A11C1A2" w14:textId="72272671" w:rsidR="002462ED" w:rsidRPr="006755CA" w:rsidRDefault="002462ED"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Teminat mektubu verilirken, teklifin verildiği ay geçerli olan INFOEUR</w:t>
      </w:r>
      <w:r w:rsidR="00D46464">
        <w:rPr>
          <w:rFonts w:ascii="Century Gothic" w:hAnsi="Century Gothic" w:cs="Century Gothic"/>
          <w:color w:val="000000"/>
          <w:sz w:val="20"/>
          <w:szCs w:val="20"/>
        </w:rPr>
        <w:t>O</w:t>
      </w:r>
      <w:r>
        <w:rPr>
          <w:rFonts w:ascii="Century Gothic" w:hAnsi="Century Gothic" w:cs="Century Gothic"/>
          <w:color w:val="000000"/>
          <w:sz w:val="20"/>
          <w:szCs w:val="20"/>
        </w:rPr>
        <w:t xml:space="preserve"> kuru baz alınır. </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CCD242E" w14:textId="77777777">
        <w:tc>
          <w:tcPr>
            <w:tcW w:w="5868" w:type="dxa"/>
            <w:tcBorders>
              <w:bottom w:val="single" w:sz="18" w:space="0" w:color="4F81BD"/>
            </w:tcBorders>
          </w:tcPr>
          <w:p w14:paraId="144BAB4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35F5ABD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459F7901" w14:textId="77777777">
        <w:tc>
          <w:tcPr>
            <w:tcW w:w="5868" w:type="dxa"/>
            <w:shd w:val="clear" w:color="auto" w:fill="D3DFEE"/>
          </w:tcPr>
          <w:p w14:paraId="54F1B57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 TL’ye kadar :</w:t>
            </w:r>
          </w:p>
        </w:tc>
        <w:tc>
          <w:tcPr>
            <w:tcW w:w="2745" w:type="dxa"/>
            <w:shd w:val="clear" w:color="auto" w:fill="D3DFEE"/>
          </w:tcPr>
          <w:p w14:paraId="57CBEF1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45B405D7" w14:textId="77777777">
        <w:tc>
          <w:tcPr>
            <w:tcW w:w="5868" w:type="dxa"/>
          </w:tcPr>
          <w:p w14:paraId="11F1F1A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 TL’ye kadar :</w:t>
            </w:r>
          </w:p>
        </w:tc>
        <w:tc>
          <w:tcPr>
            <w:tcW w:w="2745" w:type="dxa"/>
          </w:tcPr>
          <w:p w14:paraId="09D183A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3CFFDD8B" w14:textId="77777777">
        <w:tc>
          <w:tcPr>
            <w:tcW w:w="5868" w:type="dxa"/>
            <w:shd w:val="clear" w:color="auto" w:fill="D3DFEE"/>
          </w:tcPr>
          <w:p w14:paraId="2650EC1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 TL’ye kadar :</w:t>
            </w:r>
          </w:p>
        </w:tc>
        <w:tc>
          <w:tcPr>
            <w:tcW w:w="2745" w:type="dxa"/>
            <w:shd w:val="clear" w:color="auto" w:fill="D3DFEE"/>
          </w:tcPr>
          <w:p w14:paraId="097DDFD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701FA9A0" w14:textId="77777777">
        <w:tc>
          <w:tcPr>
            <w:tcW w:w="5868" w:type="dxa"/>
          </w:tcPr>
          <w:p w14:paraId="3EE2F31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200,000.- TL’ye kadar : </w:t>
            </w:r>
          </w:p>
        </w:tc>
        <w:tc>
          <w:tcPr>
            <w:tcW w:w="2745" w:type="dxa"/>
          </w:tcPr>
          <w:p w14:paraId="2393974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16D011D4" w14:textId="77777777">
        <w:tc>
          <w:tcPr>
            <w:tcW w:w="5868" w:type="dxa"/>
            <w:shd w:val="clear" w:color="auto" w:fill="D3DFEE"/>
          </w:tcPr>
          <w:p w14:paraId="09BB64B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 TL’ye kadar :</w:t>
            </w:r>
          </w:p>
        </w:tc>
        <w:tc>
          <w:tcPr>
            <w:tcW w:w="2745" w:type="dxa"/>
            <w:shd w:val="clear" w:color="auto" w:fill="D3DFEE"/>
          </w:tcPr>
          <w:p w14:paraId="7513E1F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58DD622F" w14:textId="77777777">
        <w:tc>
          <w:tcPr>
            <w:tcW w:w="5868" w:type="dxa"/>
          </w:tcPr>
          <w:p w14:paraId="4748B0E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1,000,000.- TL’ye kadar :</w:t>
            </w:r>
          </w:p>
        </w:tc>
        <w:tc>
          <w:tcPr>
            <w:tcW w:w="2745" w:type="dxa"/>
          </w:tcPr>
          <w:p w14:paraId="4AB690C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2B816C6F" w14:textId="77777777">
        <w:tc>
          <w:tcPr>
            <w:tcW w:w="5868" w:type="dxa"/>
            <w:shd w:val="clear" w:color="auto" w:fill="D3DFEE"/>
          </w:tcPr>
          <w:p w14:paraId="400C85E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2,500,000.- TL’ye kadar :</w:t>
            </w:r>
          </w:p>
        </w:tc>
        <w:tc>
          <w:tcPr>
            <w:tcW w:w="2745" w:type="dxa"/>
            <w:shd w:val="clear" w:color="auto" w:fill="D3DFEE"/>
          </w:tcPr>
          <w:p w14:paraId="3B78FCA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505399F0" w14:textId="77777777">
        <w:tc>
          <w:tcPr>
            <w:tcW w:w="5868" w:type="dxa"/>
          </w:tcPr>
          <w:p w14:paraId="1F29A90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5,000,000.- TL’ye kadar :</w:t>
            </w:r>
          </w:p>
        </w:tc>
        <w:tc>
          <w:tcPr>
            <w:tcW w:w="2745" w:type="dxa"/>
          </w:tcPr>
          <w:p w14:paraId="1C464F0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101580CA" w14:textId="77777777">
        <w:tc>
          <w:tcPr>
            <w:tcW w:w="5868" w:type="dxa"/>
            <w:shd w:val="clear" w:color="auto" w:fill="D3DFEE"/>
          </w:tcPr>
          <w:p w14:paraId="32455B7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14:paraId="29D29E7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23FA8526"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5CD2CC62" w14:textId="42E2CBBB" w:rsidR="00290E8D" w:rsidRPr="005F513E"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w:t>
      </w:r>
      <w:r w:rsidR="004614B2">
        <w:rPr>
          <w:rFonts w:ascii="Century Gothic" w:hAnsi="Century Gothic" w:cs="Century Gothic"/>
          <w:color w:val="000000"/>
          <w:sz w:val="20"/>
          <w:szCs w:val="20"/>
        </w:rPr>
        <w:t>son teklif verme tarihinden itibaren 45 takvim gününü</w:t>
      </w:r>
      <w:r w:rsidRPr="005F513E">
        <w:rPr>
          <w:rFonts w:ascii="Century Gothic" w:hAnsi="Century Gothic" w:cs="Century Gothic"/>
          <w:color w:val="000000"/>
          <w:sz w:val="20"/>
          <w:szCs w:val="20"/>
        </w:rPr>
        <w:t xml:space="preserve">  tarihli olmalıdır. </w:t>
      </w:r>
      <w:r w:rsidRPr="005F513E">
        <w:rPr>
          <w:rFonts w:ascii="Century Gothic" w:hAnsi="Century Gothic" w:cs="Century Gothic"/>
          <w:b/>
          <w:bCs/>
          <w:color w:val="000000"/>
          <w:sz w:val="20"/>
          <w:szCs w:val="20"/>
        </w:rPr>
        <w:t>(Bu madde doldurulmamışsa gazete ilanı veya ihale makamından bilgi alarak işleminizi yapınız).</w:t>
      </w:r>
    </w:p>
    <w:p w14:paraId="1DF7B3A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 xml:space="preserve">belirlenemediği durumlarda geçici teminat </w:t>
      </w:r>
      <w:proofErr w:type="gramStart"/>
      <w:r w:rsidR="00702F17">
        <w:rPr>
          <w:rFonts w:ascii="Century Gothic" w:hAnsi="Century Gothic" w:cs="Century Gothic"/>
          <w:color w:val="000000"/>
          <w:sz w:val="20"/>
          <w:szCs w:val="20"/>
        </w:rPr>
        <w:t>m</w:t>
      </w:r>
      <w:r w:rsidRPr="005F513E">
        <w:rPr>
          <w:rFonts w:ascii="Century Gothic" w:hAnsi="Century Gothic" w:cs="Century Gothic"/>
          <w:color w:val="000000"/>
          <w:sz w:val="20"/>
          <w:szCs w:val="20"/>
        </w:rPr>
        <w:t>iktarı :</w:t>
      </w:r>
      <w:proofErr w:type="gramEnd"/>
      <w:r w:rsidRPr="005F513E">
        <w:rPr>
          <w:rFonts w:ascii="Century Gothic" w:hAnsi="Century Gothic" w:cs="Century Gothic"/>
          <w:color w:val="000000"/>
          <w:sz w:val="20"/>
          <w:szCs w:val="20"/>
        </w:rPr>
        <w:t xml:space="preserve"> ………………TL. (………………………………………………….)’</w:t>
      </w:r>
      <w:proofErr w:type="spellStart"/>
      <w:r w:rsidRPr="005F513E">
        <w:rPr>
          <w:rFonts w:ascii="Century Gothic" w:hAnsi="Century Gothic" w:cs="Century Gothic"/>
          <w:color w:val="000000"/>
          <w:sz w:val="20"/>
          <w:szCs w:val="20"/>
        </w:rPr>
        <w:t>dir</w:t>
      </w:r>
      <w:proofErr w:type="spellEnd"/>
      <w:r w:rsidRPr="005F513E">
        <w:rPr>
          <w:rFonts w:ascii="Century Gothic" w:hAnsi="Century Gothic" w:cs="Century Gothic"/>
          <w:color w:val="000000"/>
          <w:sz w:val="20"/>
          <w:szCs w:val="20"/>
        </w:rPr>
        <w:t>.</w:t>
      </w:r>
    </w:p>
    <w:p w14:paraId="42B4D92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2EFB76D3"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0528" behindDoc="0" locked="0" layoutInCell="1" allowOverlap="1" wp14:anchorId="43CE3DE3" wp14:editId="5A28F612">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000A4556"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2512AF1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58D2C2D8"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Para birimi açıkça belirtilmeli, teminat miktarı rakam ve yazı ile birbirine uygun olarak </w:t>
      </w:r>
      <w:proofErr w:type="gramStart"/>
      <w:r w:rsidRPr="005F513E">
        <w:rPr>
          <w:rFonts w:ascii="Century Gothic" w:hAnsi="Century Gothic" w:cs="Century Gothic"/>
          <w:color w:val="000000"/>
          <w:sz w:val="20"/>
          <w:szCs w:val="20"/>
        </w:rPr>
        <w:t>açıkça  yazılmalı</w:t>
      </w:r>
      <w:proofErr w:type="gramEnd"/>
      <w:r w:rsidRPr="005F513E">
        <w:rPr>
          <w:rFonts w:ascii="Century Gothic" w:hAnsi="Century Gothic" w:cs="Century Gothic"/>
          <w:color w:val="000000"/>
          <w:sz w:val="20"/>
          <w:szCs w:val="20"/>
        </w:rPr>
        <w:t xml:space="preserve">  ve üzerinde kazıntı, silinti veya düzeltme bulunmamalı,</w:t>
      </w:r>
    </w:p>
    <w:p w14:paraId="2889AB44" w14:textId="77777777" w:rsidR="00290E8D" w:rsidRPr="005F513E" w:rsidRDefault="008A5A3E" w:rsidP="002B0C34">
      <w:pPr>
        <w:pStyle w:val="ListeParagraf"/>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 xml:space="preserve">itiş) tarih ve süre olarak açıkça yazılmalı, vade bitiş tarihinin </w:t>
      </w:r>
      <w:proofErr w:type="gramStart"/>
      <w:r w:rsidR="00290E8D" w:rsidRPr="005F513E">
        <w:rPr>
          <w:rFonts w:ascii="Century Gothic" w:hAnsi="Century Gothic" w:cs="Century Gothic"/>
          <w:color w:val="000000"/>
          <w:sz w:val="20"/>
          <w:szCs w:val="20"/>
        </w:rPr>
        <w:t>resmi</w:t>
      </w:r>
      <w:proofErr w:type="gramEnd"/>
      <w:r w:rsidR="00290E8D" w:rsidRPr="005F513E">
        <w:rPr>
          <w:rFonts w:ascii="Century Gothic" w:hAnsi="Century Gothic" w:cs="Century Gothic"/>
          <w:color w:val="000000"/>
          <w:sz w:val="20"/>
          <w:szCs w:val="20"/>
        </w:rPr>
        <w:t xml:space="preserve"> tatil gününe rastlaması halinde, teminat mektubunun geçerli ve uygun olması için “vade bitiş tarihi, tatil gününü izleyen ilk iş günü olur” şeklinde ibare taşımalı,</w:t>
      </w:r>
    </w:p>
    <w:p w14:paraId="447C1E87" w14:textId="77777777"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w:t>
      </w:r>
      <w:proofErr w:type="gramStart"/>
      <w:r w:rsidRPr="005F513E">
        <w:rPr>
          <w:rFonts w:ascii="Century Gothic" w:hAnsi="Century Gothic" w:cs="Century Gothic"/>
          <w:color w:val="000000"/>
          <w:sz w:val="20"/>
          <w:szCs w:val="20"/>
        </w:rPr>
        <w:t>teminat  mektubunun</w:t>
      </w:r>
      <w:proofErr w:type="gramEnd"/>
      <w:r w:rsidRPr="005F513E">
        <w:rPr>
          <w:rFonts w:ascii="Century Gothic" w:hAnsi="Century Gothic" w:cs="Century Gothic"/>
          <w:color w:val="000000"/>
          <w:sz w:val="20"/>
          <w:szCs w:val="20"/>
        </w:rPr>
        <w:t xml:space="preserve"> alındığı ilgili bankanın resmi </w:t>
      </w:r>
      <w:proofErr w:type="spellStart"/>
      <w:r w:rsidRPr="005F513E">
        <w:rPr>
          <w:rFonts w:ascii="Century Gothic" w:hAnsi="Century Gothic" w:cs="Century Gothic"/>
          <w:color w:val="000000"/>
          <w:sz w:val="20"/>
          <w:szCs w:val="20"/>
        </w:rPr>
        <w:t>mühürü</w:t>
      </w:r>
      <w:proofErr w:type="spellEnd"/>
      <w:r w:rsidRPr="005F513E">
        <w:rPr>
          <w:rFonts w:ascii="Century Gothic" w:hAnsi="Century Gothic" w:cs="Century Gothic"/>
          <w:color w:val="000000"/>
          <w:sz w:val="20"/>
          <w:szCs w:val="20"/>
        </w:rPr>
        <w:t xml:space="preserve"> ile mühürlenmelidir. </w:t>
      </w:r>
    </w:p>
    <w:p w14:paraId="68ABFE2D"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71552" behindDoc="0" locked="0" layoutInCell="1" allowOverlap="1" wp14:anchorId="7074EAC0" wp14:editId="505EBC43">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 Merkezi İhale Komisyonu adına düzenlenmesi zorunludur.</w:t>
      </w:r>
    </w:p>
    <w:p w14:paraId="2942FC16"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09CD958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2EED7AF0"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Kuzey Kıbrıs Türk Cumhuriyeti Maliye Bakanlığı G</w:t>
      </w:r>
      <w:r w:rsidR="008A5A3E">
        <w:rPr>
          <w:rFonts w:ascii="Century Gothic" w:hAnsi="Century Gothic" w:cs="Century Gothic"/>
          <w:color w:val="000000"/>
          <w:sz w:val="20"/>
          <w:szCs w:val="20"/>
        </w:rPr>
        <w:t>elir ve Vergi Dairesi Gelirler h</w:t>
      </w:r>
      <w:r w:rsidRPr="005F513E">
        <w:rPr>
          <w:rFonts w:ascii="Century Gothic" w:hAnsi="Century Gothic" w:cs="Century Gothic"/>
          <w:color w:val="000000"/>
          <w:sz w:val="20"/>
          <w:szCs w:val="20"/>
        </w:rPr>
        <w:t>esabına yatırılacak çek veya para karşılığı alınacak makbuz,</w:t>
      </w:r>
    </w:p>
    <w:p w14:paraId="67921370"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14:paraId="6A00B01D"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 xml:space="preserve">m ve denetimindeki bankalardan </w:t>
      </w:r>
      <w:proofErr w:type="spellStart"/>
      <w:r w:rsidR="008A5A3E">
        <w:rPr>
          <w:rFonts w:ascii="Century Gothic" w:hAnsi="Century Gothic" w:cs="Century Gothic"/>
          <w:color w:val="000000"/>
          <w:sz w:val="20"/>
          <w:szCs w:val="20"/>
        </w:rPr>
        <w:t>k</w:t>
      </w:r>
      <w:r w:rsidRPr="005F513E">
        <w:rPr>
          <w:rFonts w:ascii="Century Gothic" w:hAnsi="Century Gothic" w:cs="Century Gothic"/>
          <w:color w:val="000000"/>
          <w:sz w:val="20"/>
          <w:szCs w:val="20"/>
        </w:rPr>
        <w:t>ontrgaranti</w:t>
      </w:r>
      <w:proofErr w:type="spellEnd"/>
      <w:r w:rsidRPr="005F513E">
        <w:rPr>
          <w:rFonts w:ascii="Century Gothic" w:hAnsi="Century Gothic" w:cs="Century Gothic"/>
          <w:color w:val="000000"/>
          <w:sz w:val="20"/>
          <w:szCs w:val="20"/>
        </w:rPr>
        <w:t xml:space="preserve"> yaptırılması koşuluyla, Kuzey Kıbrıs Türk Cumhuriyeti Bankaları dışından alınan teminat mektupları,</w:t>
      </w:r>
    </w:p>
    <w:p w14:paraId="37712F1D"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0C293891" w14:textId="77777777" w:rsidR="00290E8D" w:rsidRPr="005F513E" w:rsidRDefault="008A5A3E" w:rsidP="002B0C34">
      <w:pPr>
        <w:pStyle w:val="ListeParagraf"/>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246BBBA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540B29F2" w14:textId="77777777" w:rsidR="00290E8D" w:rsidRPr="005F513E" w:rsidRDefault="008A5A3E"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4B5503CD"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177FB5FA"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1974FDE2" w14:textId="77777777"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383C7436"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0242FC6F"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2880" behindDoc="0" locked="0" layoutInCell="1" allowOverlap="1" wp14:anchorId="5D694190" wp14:editId="2A050861">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5EDAE65E" w14:textId="77777777" w:rsidR="00290E8D" w:rsidRPr="005F513E" w:rsidRDefault="00206606"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3904" behindDoc="0" locked="0" layoutInCell="1" allowOverlap="1" wp14:anchorId="1E1F4DA1" wp14:editId="31F1CB8B">
                <wp:simplePos x="0" y="0"/>
                <wp:positionH relativeFrom="column">
                  <wp:posOffset>-224155</wp:posOffset>
                </wp:positionH>
                <wp:positionV relativeFrom="paragraph">
                  <wp:posOffset>60325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0A4221BE" w14:textId="77777777" w:rsidR="00F541AC" w:rsidRPr="00766D9D" w:rsidRDefault="00F541AC"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E1F4DA1" id="Rounded Rectangle 89" o:spid="_x0000_s1034" style="position:absolute;left:0;text-align:left;margin-left:-17.65pt;margin-top:4.75pt;width:349.55pt;height:53.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" fillcolor="#d0d8e8" strokecolor="white" strokeweight="2pt">
                <v:path arrowok="t"/>
                <v:textbox>
                  <w:txbxContent>
                    <w:p w14:paraId="0A4221BE" w14:textId="77777777" w:rsidR="00F541AC" w:rsidRPr="00766D9D" w:rsidRDefault="00F541AC"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0EC49F43" w14:textId="77777777" w:rsidR="00290E8D" w:rsidRPr="005F513E" w:rsidRDefault="00290E8D" w:rsidP="002B0C34">
      <w:pPr>
        <w:ind w:left="0" w:firstLine="0"/>
        <w:rPr>
          <w:rFonts w:ascii="Century Gothic" w:hAnsi="Century Gothic" w:cs="Century Gothic"/>
          <w:b/>
          <w:bCs/>
          <w:color w:val="000000"/>
          <w:sz w:val="20"/>
          <w:szCs w:val="20"/>
        </w:rPr>
      </w:pPr>
    </w:p>
    <w:p w14:paraId="281E822B" w14:textId="77777777" w:rsidR="00290E8D" w:rsidRPr="005F513E" w:rsidRDefault="00290E8D" w:rsidP="002B0C34">
      <w:pPr>
        <w:ind w:left="0" w:firstLine="0"/>
        <w:rPr>
          <w:rFonts w:ascii="Century Gothic" w:hAnsi="Century Gothic" w:cs="Century Gothic"/>
          <w:b/>
          <w:bCs/>
          <w:color w:val="000000"/>
          <w:sz w:val="20"/>
          <w:szCs w:val="20"/>
        </w:rPr>
      </w:pPr>
    </w:p>
    <w:p w14:paraId="35746145" w14:textId="77777777" w:rsidR="00290E8D" w:rsidRPr="005F513E" w:rsidRDefault="00290E8D" w:rsidP="002B0C34">
      <w:pPr>
        <w:ind w:left="0" w:firstLine="0"/>
        <w:rPr>
          <w:rFonts w:ascii="Century Gothic" w:hAnsi="Century Gothic" w:cs="Century Gothic"/>
          <w:b/>
          <w:bCs/>
          <w:color w:val="000000"/>
          <w:sz w:val="20"/>
          <w:szCs w:val="20"/>
        </w:rPr>
      </w:pPr>
    </w:p>
    <w:p w14:paraId="4CC47001"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2709AB55" w14:textId="64CCF4CB"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w:t>
      </w:r>
      <w:proofErr w:type="spellStart"/>
      <w:r w:rsidR="00CD00AA">
        <w:rPr>
          <w:rFonts w:ascii="Century Gothic" w:hAnsi="Century Gothic" w:cs="Century Gothic"/>
          <w:color w:val="000000"/>
          <w:sz w:val="20"/>
          <w:szCs w:val="20"/>
        </w:rPr>
        <w:t>Çatalköy</w:t>
      </w:r>
      <w:proofErr w:type="spellEnd"/>
      <w:r w:rsidR="0005608D">
        <w:rPr>
          <w:rFonts w:ascii="Century Gothic" w:hAnsi="Century Gothic" w:cs="Century Gothic"/>
          <w:color w:val="000000"/>
          <w:sz w:val="20"/>
          <w:szCs w:val="20"/>
        </w:rPr>
        <w:t>-Esentepe</w:t>
      </w:r>
      <w:r w:rsidR="00CD00AA">
        <w:rPr>
          <w:rFonts w:ascii="Century Gothic" w:hAnsi="Century Gothic" w:cs="Century Gothic"/>
          <w:color w:val="000000"/>
          <w:sz w:val="20"/>
          <w:szCs w:val="20"/>
        </w:rPr>
        <w:t xml:space="preserve"> Belediyesi </w:t>
      </w:r>
      <w:r w:rsidRPr="005F513E">
        <w:rPr>
          <w:rFonts w:ascii="Century Gothic" w:hAnsi="Century Gothic" w:cs="Century Gothic"/>
          <w:color w:val="000000"/>
          <w:sz w:val="20"/>
          <w:szCs w:val="20"/>
        </w:rPr>
        <w:t xml:space="preserve">teklif kutusuna atılacaktır. </w:t>
      </w:r>
    </w:p>
    <w:p w14:paraId="38FEB4F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İhale komisyonunca, tekliflerin alınması ve açılmasında aşağıda yer alan usul uygulanır:</w:t>
      </w:r>
    </w:p>
    <w:p w14:paraId="1E7166D0" w14:textId="77777777" w:rsidR="00290E8D" w:rsidRPr="005F513E" w:rsidRDefault="00B14BFF" w:rsidP="002B0C34">
      <w:pPr>
        <w:pStyle w:val="GvdeMetni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7F81EF6F"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36CB662B"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341B4861"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15B47307" w14:textId="77777777" w:rsidR="00290E8D" w:rsidRPr="005F513E" w:rsidRDefault="00B14BFF" w:rsidP="00CC5287">
      <w:pPr>
        <w:pStyle w:val="ListeParagraf"/>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46AD9973" w14:textId="77777777" w:rsidR="00290E8D" w:rsidRPr="009F128B"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Tekliflerin Değerlendirilmesi</w:t>
      </w:r>
    </w:p>
    <w:p w14:paraId="0CE4BCA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 ve kıyaslanması ihale komisyonları tarafından kapalı toplantılarda yapılır.</w:t>
      </w:r>
    </w:p>
    <w:p w14:paraId="3E2701E7"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7980D893"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 sadece ihale belgeleri ve ihale duyurusunda yayınlanmış olan kriterler uygulanarak değerlendirilir.</w:t>
      </w:r>
    </w:p>
    <w:p w14:paraId="5F01818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belgelerle ilgili talep edilen açıklama veya eklemeleri kullanarak belirli iktisadi işletmeler lehinde avantajlar yaratamaz.</w:t>
      </w:r>
    </w:p>
    <w:p w14:paraId="57D3EBB1"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7805CD99"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11AD60CB"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4367091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9F128B">
        <w:rPr>
          <w:rFonts w:ascii="Century Gothic" w:hAnsi="Century Gothic" w:cs="Century Gothic"/>
          <w:bCs/>
          <w:sz w:val="20"/>
          <w:szCs w:val="20"/>
        </w:rPr>
        <w:t xml:space="preserve"> olup olmadığını inceler ve bu y</w:t>
      </w:r>
      <w:r w:rsidRPr="009F128B">
        <w:rPr>
          <w:rFonts w:ascii="Century Gothic" w:hAnsi="Century Gothic" w:cs="Century Gothic"/>
          <w:bCs/>
          <w:sz w:val="20"/>
          <w:szCs w:val="20"/>
        </w:rPr>
        <w:t>asa uyarınca uygun olmadığı belirlenen teklifleri değerlendirme dışı bırakır.</w:t>
      </w:r>
    </w:p>
    <w:p w14:paraId="62D56E4E"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Tekliflerde aritmetik hata bulunması halinde, teklifte sunulan birim fiyatlar esas alınmak kaydıyla, aritmetik hatalar ihale komisyonları tarafından </w:t>
      </w:r>
      <w:proofErr w:type="spellStart"/>
      <w:r w:rsidRPr="009F128B">
        <w:rPr>
          <w:rFonts w:ascii="Century Gothic" w:hAnsi="Century Gothic" w:cs="Century Gothic"/>
          <w:bCs/>
          <w:sz w:val="20"/>
          <w:szCs w:val="20"/>
        </w:rPr>
        <w:t>re’sen</w:t>
      </w:r>
      <w:proofErr w:type="spellEnd"/>
      <w:r w:rsidRPr="009F128B">
        <w:rPr>
          <w:rFonts w:ascii="Century Gothic" w:hAnsi="Century Gothic" w:cs="Century Gothic"/>
          <w:bCs/>
          <w:sz w:val="20"/>
          <w:szCs w:val="20"/>
        </w:rPr>
        <w:t xml:space="preserve"> düzeltilir. Yapılan düzeltme sonucu bulunan teklif değeri, ihale katılımcısının esas teklifi olarak kabul edilir ve bu durum en kısa süre zarfında ilgili ihale katılımcısına yazı ile bildirilir.</w:t>
      </w:r>
    </w:p>
    <w:p w14:paraId="30F59F32" w14:textId="77777777" w:rsidR="00F00DD0" w:rsidRPr="009F128B"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w:t>
      </w:r>
      <w:r w:rsidRPr="009F128B">
        <w:rPr>
          <w:rFonts w:ascii="Century Gothic" w:hAnsi="Century Gothic" w:cs="Century Gothic"/>
          <w:bCs/>
          <w:sz w:val="20"/>
          <w:szCs w:val="20"/>
        </w:rPr>
        <w:lastRenderedPageBreak/>
        <w:t>herhangi bir cevap vermemesi halinde söz konusu teklif değerlendirme dışı bırakılır ve ihale katılımcısının geçici teminatı gelir olarak kaydedilir.</w:t>
      </w:r>
    </w:p>
    <w:p w14:paraId="59E91A7A" w14:textId="77777777" w:rsidR="003A2C4D" w:rsidRPr="009F128B"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5EA9A7F0" w14:textId="77777777" w:rsidR="006B2EEC" w:rsidRPr="009F128B"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2D9C986D" w14:textId="77777777" w:rsidR="00866972" w:rsidRPr="009F128B"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Yerli Üretimin Değerlendirilmesi</w:t>
      </w:r>
    </w:p>
    <w:p w14:paraId="6B905933" w14:textId="77777777" w:rsidR="00866972" w:rsidRPr="009F128B"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K.K.T.C. imali olan malzemeler şartnameye uygun olması halinde E-1586-2000 Bakanlar Kurulu kararına göre tekliflerin fiyat farkına %20 oranına kadar koruma sağlanacaktır.</w:t>
      </w:r>
      <w:r w:rsidR="0000255B" w:rsidRPr="009F128B">
        <w:rPr>
          <w:rFonts w:ascii="Century Gothic" w:hAnsi="Century Gothic" w:cs="Century Gothic"/>
          <w:bCs/>
          <w:sz w:val="20"/>
          <w:szCs w:val="20"/>
        </w:rPr>
        <w:t xml:space="preserve"> </w:t>
      </w:r>
      <w:r w:rsidRPr="009F128B">
        <w:rPr>
          <w:rFonts w:ascii="Century Gothic" w:hAnsi="Century Gothic" w:cs="Century Gothic"/>
          <w:bCs/>
          <w:sz w:val="20"/>
          <w:szCs w:val="20"/>
        </w:rPr>
        <w:t xml:space="preserve">Ancak bu uygulamadan faydalanabilmek için Sanayi Dairesi Müdürlüğünden onaylı </w:t>
      </w:r>
      <w:proofErr w:type="gramStart"/>
      <w:r w:rsidRPr="009F128B">
        <w:rPr>
          <w:rFonts w:ascii="Century Gothic" w:hAnsi="Century Gothic" w:cs="Century Gothic"/>
          <w:bCs/>
          <w:sz w:val="20"/>
          <w:szCs w:val="20"/>
        </w:rPr>
        <w:t>formu(</w:t>
      </w:r>
      <w:proofErr w:type="gramEnd"/>
      <w:r w:rsidRPr="009F128B">
        <w:rPr>
          <w:rFonts w:ascii="Century Gothic" w:hAnsi="Century Gothic" w:cs="Century Gothic"/>
          <w:bCs/>
          <w:sz w:val="20"/>
          <w:szCs w:val="20"/>
        </w:rPr>
        <w:t>Yerli Üretim Belgesi) teklifleri ile birlikte sunmaları şarttır.</w:t>
      </w:r>
    </w:p>
    <w:p w14:paraId="1BBADDEF" w14:textId="77777777" w:rsidR="00866972" w:rsidRPr="009F128B"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Kamu İhale Yasası’nın 15(3) maddesinde belirtilen yerli üretim önceliğinden </w:t>
      </w:r>
      <w:r w:rsidR="00712C8A" w:rsidRPr="009F128B">
        <w:rPr>
          <w:rFonts w:ascii="Century Gothic" w:hAnsi="Century Gothic" w:cs="Century Gothic"/>
          <w:bCs/>
          <w:sz w:val="20"/>
          <w:szCs w:val="20"/>
        </w:rPr>
        <w:t xml:space="preserve">yararlanabilmek için KKTC menşeli ürünler için sanayi dairesinden onaylı </w:t>
      </w:r>
      <w:r w:rsidRPr="009F128B">
        <w:rPr>
          <w:rFonts w:ascii="Century Gothic" w:hAnsi="Century Gothic" w:cs="Century Gothic"/>
          <w:bCs/>
          <w:sz w:val="20"/>
          <w:szCs w:val="20"/>
        </w:rPr>
        <w:t>yerli üretim belgesinin teklif dosyasında sunulması şarttır.</w:t>
      </w:r>
    </w:p>
    <w:p w14:paraId="6AE0DC95" w14:textId="77777777" w:rsidR="00866972" w:rsidRPr="009F128B"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4F7B3A43" w14:textId="77777777" w:rsidR="00290E8D" w:rsidRPr="009F128B"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Aşırı Düşük Tekliflerin Değerlendirilmesi</w:t>
      </w:r>
    </w:p>
    <w:p w14:paraId="4576F92D" w14:textId="77777777" w:rsidR="00290E8D" w:rsidRPr="009F128B" w:rsidRDefault="006B2EEC" w:rsidP="006B2E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Bir kamu ihalesi için sunulan bir teklifin söz konusu ihalenin konusuna göre aşırı düşük (toplam tahmini değerin %25 (yüzde </w:t>
      </w:r>
      <w:proofErr w:type="spellStart"/>
      <w:r w:rsidRPr="009F128B">
        <w:rPr>
          <w:rFonts w:ascii="Century Gothic" w:hAnsi="Century Gothic" w:cs="Century Gothic"/>
          <w:bCs/>
          <w:sz w:val="20"/>
          <w:szCs w:val="20"/>
        </w:rPr>
        <w:t>yirmibeş</w:t>
      </w:r>
      <w:proofErr w:type="spellEnd"/>
      <w:r w:rsidRPr="009F128B">
        <w:rPr>
          <w:rFonts w:ascii="Century Gothic" w:hAnsi="Century Gothic" w:cs="Century Gothic"/>
          <w:bCs/>
          <w:sz w:val="20"/>
          <w:szCs w:val="20"/>
        </w:rPr>
        <w:t xml:space="preserve">) veya daha fazla altında) olduğunun </w:t>
      </w:r>
      <w:proofErr w:type="spellStart"/>
      <w:r w:rsidRPr="009F128B">
        <w:rPr>
          <w:rFonts w:ascii="Century Gothic" w:hAnsi="Century Gothic" w:cs="Century Gothic"/>
          <w:bCs/>
          <w:sz w:val="20"/>
          <w:szCs w:val="20"/>
        </w:rPr>
        <w:t>tesbit</w:t>
      </w:r>
      <w:proofErr w:type="spellEnd"/>
      <w:r w:rsidRPr="009F128B">
        <w:rPr>
          <w:rFonts w:ascii="Century Gothic" w:hAnsi="Century Gothic" w:cs="Century Gothic"/>
          <w:bCs/>
          <w:sz w:val="20"/>
          <w:szCs w:val="20"/>
        </w:rPr>
        <w:t xml:space="preserve"> edilmesi halinde, ihale komisyonları, söz konusu teklifi reddetmeden önce yazılı olarak teklifin uygun bulunan kısımlarıyla ilgili önemli unsurların detaylandırılmasını talep edebilir. Bu detaylar aşağıdaki hususlar ile ilgili olur:</w:t>
      </w:r>
    </w:p>
    <w:p w14:paraId="00420F37" w14:textId="77777777" w:rsidR="006B2EEC" w:rsidRPr="009F128B" w:rsidRDefault="003E6361"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Önerilen </w:t>
      </w:r>
      <w:r w:rsidR="006B2EEC" w:rsidRPr="009F128B">
        <w:rPr>
          <w:rFonts w:ascii="Century Gothic" w:hAnsi="Century Gothic" w:cs="Century Gothic"/>
          <w:bCs/>
          <w:sz w:val="20"/>
          <w:szCs w:val="20"/>
        </w:rPr>
        <w:t>imalat</w:t>
      </w:r>
      <w:r w:rsidRPr="009F128B">
        <w:rPr>
          <w:rFonts w:ascii="Century Gothic" w:hAnsi="Century Gothic" w:cs="Century Gothic"/>
          <w:bCs/>
          <w:sz w:val="20"/>
          <w:szCs w:val="20"/>
        </w:rPr>
        <w:t xml:space="preserve"> süreci veya </w:t>
      </w:r>
      <w:r w:rsidR="006B2EEC" w:rsidRPr="009F128B">
        <w:rPr>
          <w:rFonts w:ascii="Century Gothic" w:hAnsi="Century Gothic" w:cs="Century Gothic"/>
          <w:bCs/>
          <w:sz w:val="20"/>
          <w:szCs w:val="20"/>
        </w:rPr>
        <w:t>ekonomisi;</w:t>
      </w:r>
    </w:p>
    <w:p w14:paraId="014E589F" w14:textId="77777777" w:rsidR="006B2EEC" w:rsidRPr="009F128B" w:rsidRDefault="00DF1F05"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w:t>
      </w:r>
      <w:r w:rsidR="006B2EEC" w:rsidRPr="009F128B">
        <w:rPr>
          <w:rFonts w:ascii="Century Gothic" w:hAnsi="Century Gothic" w:cs="Century Gothic"/>
          <w:bCs/>
          <w:sz w:val="20"/>
          <w:szCs w:val="20"/>
        </w:rPr>
        <w:t>hale katılımcısı açısından elverişli koşullar;</w:t>
      </w:r>
    </w:p>
    <w:p w14:paraId="35AA829D"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 katılımcısının önerdi</w:t>
      </w:r>
      <w:r w:rsidR="009628E4" w:rsidRPr="009F128B">
        <w:rPr>
          <w:rFonts w:ascii="Century Gothic" w:hAnsi="Century Gothic" w:cs="Century Gothic"/>
          <w:bCs/>
          <w:sz w:val="20"/>
          <w:szCs w:val="20"/>
        </w:rPr>
        <w:t>ği,</w:t>
      </w:r>
      <w:r w:rsidR="00C255D1" w:rsidRPr="009F128B">
        <w:rPr>
          <w:rFonts w:ascii="Century Gothic" w:hAnsi="Century Gothic" w:cs="Century Gothic"/>
          <w:bCs/>
          <w:sz w:val="20"/>
          <w:szCs w:val="20"/>
        </w:rPr>
        <w:t xml:space="preserve"> malların</w:t>
      </w:r>
      <w:r w:rsidRPr="009F128B">
        <w:rPr>
          <w:rFonts w:ascii="Century Gothic" w:hAnsi="Century Gothic" w:cs="Century Gothic"/>
          <w:bCs/>
          <w:sz w:val="20"/>
          <w:szCs w:val="20"/>
        </w:rPr>
        <w:t xml:space="preserve"> orijinalliği;</w:t>
      </w:r>
    </w:p>
    <w:p w14:paraId="69618162"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İhalenin yürütüleceği yerde yürürlükte olan istihdam güvencesi ve çalışma koşullarıyla ilgili hükümlere uyum;</w:t>
      </w:r>
    </w:p>
    <w:p w14:paraId="5CAD828A"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 katılımcısının bir devlet yardımı alma olasılığı.</w:t>
      </w:r>
    </w:p>
    <w:p w14:paraId="0775BE3B" w14:textId="77777777" w:rsidR="006B2EEC" w:rsidRPr="009F128B" w:rsidRDefault="006B2EEC" w:rsidP="006B2E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9F128B">
        <w:rPr>
          <w:rFonts w:ascii="Century Gothic" w:hAnsi="Century Gothic" w:cs="Century Gothic"/>
          <w:bCs/>
          <w:sz w:val="20"/>
          <w:szCs w:val="20"/>
        </w:rPr>
        <w:t>İhale değerlendirme komisyonu teklifin, teklif sahibinin d</w:t>
      </w:r>
      <w:r w:rsidRPr="009F128B">
        <w:rPr>
          <w:rFonts w:ascii="Century Gothic" w:hAnsi="Century Gothic" w:cs="Century Gothic"/>
          <w:bCs/>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4B0F8598" w14:textId="77777777" w:rsidR="00290E8D" w:rsidRPr="005F513E" w:rsidRDefault="00FC54C2" w:rsidP="002B0C34">
      <w:pPr>
        <w:pStyle w:val="ListeParagraf"/>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14:paraId="2D84FFD9"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6257E353"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60B8C988" w14:textId="77777777"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2C185334" w14:textId="77777777" w:rsidR="00290E8D" w:rsidRPr="009F128B" w:rsidRDefault="00290E8D" w:rsidP="002B0C34">
      <w:pPr>
        <w:pStyle w:val="ListeParagraf"/>
        <w:numPr>
          <w:ilvl w:val="0"/>
          <w:numId w:val="10"/>
        </w:numPr>
        <w:rPr>
          <w:rFonts w:ascii="Century Gothic" w:hAnsi="Century Gothic" w:cs="Century Gothic"/>
          <w:b/>
          <w:bCs/>
          <w:sz w:val="20"/>
          <w:szCs w:val="20"/>
          <w:u w:val="single"/>
        </w:rPr>
      </w:pPr>
      <w:r w:rsidRPr="009F128B">
        <w:rPr>
          <w:rFonts w:ascii="Century Gothic" w:hAnsi="Century Gothic" w:cs="Century Gothic"/>
          <w:b/>
          <w:bCs/>
          <w:sz w:val="20"/>
          <w:szCs w:val="20"/>
        </w:rPr>
        <w:t>Bütün Tekliflerin Reddedilmesi ve İhalenin İptal Edilmesi</w:t>
      </w:r>
    </w:p>
    <w:p w14:paraId="3C3CC1D7" w14:textId="77777777" w:rsidR="00AA72EC" w:rsidRPr="009F128B" w:rsidRDefault="00AA72EC" w:rsidP="00AA72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lastRenderedPageBreak/>
        <w:t>İhale komisyonları, tekliflerin sunulması için verilen sürenin sona ermesinden ve teklif zarflarının açılmasından sonra;</w:t>
      </w:r>
    </w:p>
    <w:p w14:paraId="01E527AE" w14:textId="77777777" w:rsid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4F2FF821" w14:textId="77777777" w:rsidR="00AA72EC" w:rsidRDefault="00AA72EC" w:rsidP="00AA72EC">
      <w:pPr>
        <w:pStyle w:val="ListeParagraf"/>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7E4EF37C" w14:textId="77777777" w:rsidR="00AA72EC" w:rsidRP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35DFE9AA"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6A13DDEC" w14:textId="036628EA" w:rsidR="00630FBF" w:rsidRPr="009F434B" w:rsidRDefault="00290E8D" w:rsidP="00630FBF">
      <w:pPr>
        <w:pStyle w:val="ListeParagraf"/>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14:paraId="013C4F1C" w14:textId="77777777" w:rsidR="009F434B" w:rsidRDefault="009F434B" w:rsidP="00630FBF">
      <w:pPr>
        <w:pStyle w:val="ListeParagraf"/>
        <w:widowControl w:val="0"/>
        <w:numPr>
          <w:ilvl w:val="1"/>
          <w:numId w:val="10"/>
        </w:numPr>
        <w:rPr>
          <w:rFonts w:ascii="Century Gothic" w:hAnsi="Century Gothic" w:cs="Century Gothic"/>
          <w:sz w:val="20"/>
          <w:szCs w:val="20"/>
        </w:rPr>
      </w:pPr>
    </w:p>
    <w:p w14:paraId="03CFA133" w14:textId="77777777" w:rsidR="009F434B" w:rsidRPr="009F434B" w:rsidRDefault="009F434B" w:rsidP="009F434B">
      <w:pPr>
        <w:widowControl w:val="0"/>
        <w:ind w:left="720" w:firstLine="0"/>
        <w:rPr>
          <w:rFonts w:ascii="Century Gothic" w:hAnsi="Century Gothic" w:cs="Century Gothic"/>
          <w:sz w:val="20"/>
          <w:szCs w:val="20"/>
        </w:rPr>
      </w:pPr>
      <w:r w:rsidRPr="009F434B">
        <w:rPr>
          <w:rFonts w:ascii="Century Gothic" w:hAnsi="Century Gothic" w:cs="Garamond"/>
          <w:b/>
          <w:bCs/>
          <w:sz w:val="20"/>
          <w:szCs w:val="20"/>
          <w:u w:val="single"/>
        </w:rPr>
        <w:t xml:space="preserve">Bu ihalede en uygun teklif, teknik şartnameye uygun ve teknik personelin vereceği rapor doğrultusunda mali olarak en düşük tekliftir. </w:t>
      </w:r>
    </w:p>
    <w:p w14:paraId="7B4770EC" w14:textId="77777777" w:rsidR="002D3F79" w:rsidRPr="00630FBF" w:rsidRDefault="002D3F79" w:rsidP="002D3F79">
      <w:pPr>
        <w:pStyle w:val="ListeParagraf"/>
        <w:widowControl w:val="0"/>
        <w:ind w:left="792" w:firstLine="0"/>
        <w:rPr>
          <w:rFonts w:ascii="Century Gothic" w:hAnsi="Century Gothic" w:cs="Century Gothic"/>
          <w:sz w:val="20"/>
          <w:szCs w:val="20"/>
        </w:rPr>
      </w:pPr>
    </w:p>
    <w:p w14:paraId="7EC41666" w14:textId="77777777" w:rsidR="00290E8D" w:rsidRPr="005F513E" w:rsidRDefault="00290E8D" w:rsidP="009F434B">
      <w:pPr>
        <w:pStyle w:val="ListeParagraf"/>
        <w:widowControl w:val="0"/>
        <w:numPr>
          <w:ilvl w:val="0"/>
          <w:numId w:val="17"/>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439C533F" w14:textId="77777777" w:rsidR="00290E8D" w:rsidRPr="005F513E" w:rsidRDefault="00290E8D" w:rsidP="009F434B">
      <w:pPr>
        <w:pStyle w:val="ListeParagraf"/>
        <w:widowControl w:val="0"/>
        <w:numPr>
          <w:ilvl w:val="1"/>
          <w:numId w:val="17"/>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5F326C08" w14:textId="77777777" w:rsidR="00290E8D" w:rsidRPr="009F128B" w:rsidRDefault="00290E8D" w:rsidP="009F434B">
      <w:pPr>
        <w:pStyle w:val="ListeParagraf"/>
        <w:widowControl w:val="0"/>
        <w:numPr>
          <w:ilvl w:val="0"/>
          <w:numId w:val="17"/>
        </w:numPr>
        <w:tabs>
          <w:tab w:val="left" w:pos="284"/>
        </w:tabs>
        <w:rPr>
          <w:rFonts w:ascii="Century Gothic" w:hAnsi="Century Gothic" w:cs="Century Gothic"/>
          <w:sz w:val="20"/>
          <w:szCs w:val="20"/>
        </w:rPr>
      </w:pPr>
      <w:r w:rsidRPr="009F128B">
        <w:rPr>
          <w:rFonts w:ascii="Century Gothic" w:hAnsi="Century Gothic" w:cs="Century Gothic"/>
          <w:b/>
          <w:bCs/>
          <w:sz w:val="20"/>
          <w:szCs w:val="20"/>
        </w:rPr>
        <w:t>İhale Kararının Bildirilmesi</w:t>
      </w:r>
    </w:p>
    <w:p w14:paraId="2C674813" w14:textId="77777777" w:rsidR="00C44733" w:rsidRPr="009F128B" w:rsidRDefault="009B702E" w:rsidP="009F434B">
      <w:pPr>
        <w:pStyle w:val="ListeParagraf"/>
        <w:numPr>
          <w:ilvl w:val="1"/>
          <w:numId w:val="17"/>
        </w:numPr>
        <w:rPr>
          <w:rFonts w:ascii="Century Gothic" w:hAnsi="Century Gothic" w:cs="Century Gothic"/>
          <w:sz w:val="20"/>
          <w:szCs w:val="20"/>
        </w:rPr>
      </w:pPr>
      <w:r w:rsidRPr="009F128B">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9F128B">
        <w:rPr>
          <w:rFonts w:ascii="Century Gothic" w:hAnsi="Century Gothic" w:cs="Century Gothic"/>
          <w:sz w:val="20"/>
          <w:szCs w:val="20"/>
        </w:rPr>
        <w:t>sözkonusu</w:t>
      </w:r>
      <w:proofErr w:type="spellEnd"/>
      <w:r w:rsidRPr="009F128B">
        <w:rPr>
          <w:rFonts w:ascii="Century Gothic" w:hAnsi="Century Gothic" w:cs="Century Gothic"/>
          <w:sz w:val="20"/>
          <w:szCs w:val="20"/>
        </w:rPr>
        <w:t xml:space="preserve"> kararın gerekçesini belirterek yazılı olarak bilgilendirir.</w:t>
      </w:r>
    </w:p>
    <w:p w14:paraId="1144BA3A" w14:textId="77777777" w:rsidR="00C44733" w:rsidRPr="009F128B" w:rsidRDefault="00C44733" w:rsidP="009F434B">
      <w:pPr>
        <w:pStyle w:val="ListeParagraf"/>
        <w:numPr>
          <w:ilvl w:val="1"/>
          <w:numId w:val="17"/>
        </w:numPr>
        <w:rPr>
          <w:rFonts w:ascii="Century Gothic" w:hAnsi="Century Gothic" w:cs="Century Gothic"/>
          <w:sz w:val="20"/>
          <w:szCs w:val="20"/>
        </w:rPr>
      </w:pPr>
      <w:r w:rsidRPr="009F128B">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14A8F4D3" w14:textId="77777777" w:rsidR="00290E8D" w:rsidRPr="005F513E" w:rsidRDefault="00290E8D" w:rsidP="009F434B">
      <w:pPr>
        <w:pStyle w:val="ListeParagraf"/>
        <w:widowControl w:val="0"/>
        <w:numPr>
          <w:ilvl w:val="0"/>
          <w:numId w:val="17"/>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30C50D82" w14:textId="77777777" w:rsidR="00290E8D" w:rsidRPr="005F513E" w:rsidRDefault="00290E8D" w:rsidP="009F434B">
      <w:pPr>
        <w:pStyle w:val="BodyTextIndent32"/>
        <w:numPr>
          <w:ilvl w:val="1"/>
          <w:numId w:val="17"/>
        </w:numPr>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12A3F950" w14:textId="77777777" w:rsidR="00290E8D" w:rsidRPr="005F513E" w:rsidRDefault="0021090D" w:rsidP="009F434B">
      <w:pPr>
        <w:pStyle w:val="BodyTextIndent32"/>
        <w:numPr>
          <w:ilvl w:val="1"/>
          <w:numId w:val="17"/>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37A037AC" w14:textId="77777777" w:rsidR="00290E8D" w:rsidRPr="00766F87" w:rsidRDefault="0021090D" w:rsidP="009F434B">
      <w:pPr>
        <w:pStyle w:val="BodyTextIndent32"/>
        <w:numPr>
          <w:ilvl w:val="1"/>
          <w:numId w:val="17"/>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18849183" w14:textId="77777777" w:rsidR="00290E8D" w:rsidRPr="003204C5" w:rsidRDefault="00290E8D" w:rsidP="009F434B">
      <w:pPr>
        <w:pStyle w:val="GvdeMetni"/>
        <w:numPr>
          <w:ilvl w:val="1"/>
          <w:numId w:val="17"/>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30CF01C4" w14:textId="77777777" w:rsidR="00290E8D" w:rsidRPr="005F513E" w:rsidRDefault="00290E8D" w:rsidP="009F434B">
      <w:pPr>
        <w:pStyle w:val="BodyTextIndent32"/>
        <w:numPr>
          <w:ilvl w:val="1"/>
          <w:numId w:val="17"/>
        </w:numPr>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1083985E" w14:textId="77777777" w:rsidR="00290E8D" w:rsidRPr="009909BD" w:rsidRDefault="00290E8D" w:rsidP="009F434B">
      <w:pPr>
        <w:pStyle w:val="ListeParagraf"/>
        <w:widowControl w:val="0"/>
        <w:numPr>
          <w:ilvl w:val="0"/>
          <w:numId w:val="17"/>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237911A9" w14:textId="00FDC2B3" w:rsidR="00290E8D" w:rsidRPr="009F128B" w:rsidRDefault="00290E8D" w:rsidP="009F434B">
      <w:pPr>
        <w:pStyle w:val="BodyTextIndent32"/>
        <w:numPr>
          <w:ilvl w:val="1"/>
          <w:numId w:val="17"/>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 xml:space="preserve">sözleşme bedelinin </w:t>
      </w:r>
      <w:proofErr w:type="gramStart"/>
      <w:r w:rsidR="00683267" w:rsidRPr="009F128B">
        <w:rPr>
          <w:rFonts w:ascii="Century Gothic" w:hAnsi="Century Gothic" w:cs="Century Gothic"/>
          <w:b/>
          <w:sz w:val="20"/>
          <w:szCs w:val="20"/>
        </w:rPr>
        <w:t>( %</w:t>
      </w:r>
      <w:proofErr w:type="gramEnd"/>
      <w:r w:rsidR="00683267" w:rsidRPr="009F128B">
        <w:rPr>
          <w:rFonts w:ascii="Century Gothic" w:hAnsi="Century Gothic" w:cs="Century Gothic"/>
          <w:b/>
          <w:sz w:val="20"/>
          <w:szCs w:val="20"/>
        </w:rPr>
        <w:t xml:space="preserve"> </w:t>
      </w:r>
      <w:r w:rsidR="00E46FF0">
        <w:rPr>
          <w:rFonts w:ascii="Century Gothic" w:hAnsi="Century Gothic" w:cs="Century Gothic"/>
          <w:b/>
          <w:sz w:val="20"/>
          <w:szCs w:val="20"/>
        </w:rPr>
        <w:t>1</w:t>
      </w:r>
      <w:r w:rsidR="00683267" w:rsidRPr="009F128B">
        <w:rPr>
          <w:rFonts w:ascii="Century Gothic" w:hAnsi="Century Gothic" w:cs="Century Gothic"/>
          <w:b/>
          <w:sz w:val="20"/>
          <w:szCs w:val="20"/>
        </w:rPr>
        <w:t>5’</w:t>
      </w:r>
      <w:r w:rsidR="00D90ACE" w:rsidRPr="009F128B">
        <w:rPr>
          <w:rFonts w:ascii="Century Gothic" w:hAnsi="Century Gothic" w:cs="Century Gothic"/>
          <w:b/>
          <w:sz w:val="20"/>
          <w:szCs w:val="20"/>
        </w:rPr>
        <w:t>inden az olmamak kaydıyla idarelerce oran belirtilecektir.)</w:t>
      </w:r>
      <w:r w:rsidR="00275CD8" w:rsidRPr="009F128B">
        <w:rPr>
          <w:rFonts w:ascii="Century Gothic" w:hAnsi="Century Gothic" w:cs="Century Gothic"/>
          <w:b/>
          <w:sz w:val="20"/>
          <w:szCs w:val="20"/>
        </w:rPr>
        <w:t>..</w:t>
      </w:r>
      <w:r w:rsidR="0021090D" w:rsidRPr="009F128B">
        <w:rPr>
          <w:rFonts w:ascii="Century Gothic" w:hAnsi="Century Gothic" w:cs="Century Gothic"/>
          <w:b/>
          <w:sz w:val="20"/>
          <w:szCs w:val="20"/>
        </w:rPr>
        <w:t xml:space="preserve">……………. </w:t>
      </w:r>
      <w:proofErr w:type="gramStart"/>
      <w:r w:rsidR="0021090D" w:rsidRPr="009F128B">
        <w:rPr>
          <w:rFonts w:ascii="Century Gothic" w:hAnsi="Century Gothic" w:cs="Century Gothic"/>
          <w:sz w:val="20"/>
          <w:szCs w:val="20"/>
        </w:rPr>
        <w:t>oranında</w:t>
      </w:r>
      <w:proofErr w:type="gramEnd"/>
      <w:r w:rsidR="0021090D" w:rsidRPr="009F128B">
        <w:rPr>
          <w:rFonts w:ascii="Century Gothic" w:hAnsi="Century Gothic" w:cs="Century Gothic"/>
          <w:sz w:val="20"/>
          <w:szCs w:val="20"/>
        </w:rPr>
        <w:t xml:space="preserve"> </w:t>
      </w:r>
      <w:r w:rsidRPr="009F128B">
        <w:rPr>
          <w:rFonts w:ascii="Century Gothic" w:hAnsi="Century Gothic" w:cs="Century Gothic"/>
          <w:sz w:val="20"/>
          <w:szCs w:val="20"/>
        </w:rPr>
        <w:t>kesin teminat alınır.</w:t>
      </w:r>
    </w:p>
    <w:p w14:paraId="76A74D1E" w14:textId="77777777" w:rsidR="009909BD" w:rsidRPr="009F128B" w:rsidRDefault="009909BD" w:rsidP="009F434B">
      <w:pPr>
        <w:pStyle w:val="BodyTextIndent32"/>
        <w:numPr>
          <w:ilvl w:val="1"/>
          <w:numId w:val="17"/>
        </w:numPr>
        <w:spacing w:before="0" w:beforeAutospacing="0"/>
        <w:rPr>
          <w:rFonts w:ascii="Century Gothic" w:hAnsi="Century Gothic" w:cs="Century Gothic"/>
          <w:sz w:val="20"/>
          <w:szCs w:val="20"/>
        </w:rPr>
      </w:pPr>
      <w:r w:rsidRPr="009F128B">
        <w:rPr>
          <w:rFonts w:ascii="Century Gothic" w:hAnsi="Century Gothic" w:cs="Century Gothic"/>
          <w:sz w:val="20"/>
          <w:szCs w:val="20"/>
        </w:rPr>
        <w:t xml:space="preserve">Kesin teminat süresi süresiz </w:t>
      </w:r>
      <w:proofErr w:type="gramStart"/>
      <w:r w:rsidRPr="009F128B">
        <w:rPr>
          <w:rFonts w:ascii="Century Gothic" w:hAnsi="Century Gothic" w:cs="Century Gothic"/>
          <w:sz w:val="20"/>
          <w:szCs w:val="20"/>
        </w:rPr>
        <w:t>veya  en</w:t>
      </w:r>
      <w:proofErr w:type="gramEnd"/>
      <w:r w:rsidRPr="009F128B">
        <w:rPr>
          <w:rFonts w:ascii="Century Gothic" w:hAnsi="Century Gothic" w:cs="Century Gothic"/>
          <w:sz w:val="20"/>
          <w:szCs w:val="20"/>
        </w:rPr>
        <w:t xml:space="preserve"> az sözleşme süresi kadar olacaktır.</w:t>
      </w:r>
    </w:p>
    <w:p w14:paraId="0B46781B" w14:textId="77777777" w:rsidR="007C5559" w:rsidRPr="009F128B" w:rsidRDefault="007C5559" w:rsidP="009D45C0">
      <w:pPr>
        <w:pStyle w:val="BodyTextIndent32"/>
        <w:spacing w:before="0" w:beforeAutospacing="0"/>
        <w:rPr>
          <w:rFonts w:ascii="Century Gothic" w:hAnsi="Century Gothic" w:cs="Century Gothic"/>
          <w:sz w:val="20"/>
          <w:szCs w:val="20"/>
          <w:highlight w:val="yellow"/>
        </w:rPr>
      </w:pPr>
    </w:p>
    <w:p w14:paraId="297A4F32"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543CEB28"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40164E00"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32BB2221"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50191471" w14:textId="77777777" w:rsidR="007863DC" w:rsidRPr="009F128B" w:rsidRDefault="007863DC" w:rsidP="00425F3B">
      <w:pPr>
        <w:pStyle w:val="BodyTextIndent32"/>
        <w:spacing w:before="0" w:beforeAutospacing="0"/>
        <w:ind w:left="792"/>
        <w:rPr>
          <w:rFonts w:ascii="Century Gothic" w:hAnsi="Century Gothic" w:cs="Century Gothic"/>
          <w:sz w:val="20"/>
          <w:szCs w:val="20"/>
        </w:rPr>
      </w:pPr>
    </w:p>
    <w:p w14:paraId="6D3225B0" w14:textId="77777777" w:rsidR="00290E8D" w:rsidRPr="009F128B" w:rsidRDefault="00290E8D" w:rsidP="009F434B">
      <w:pPr>
        <w:pStyle w:val="ListeParagraf"/>
        <w:widowControl w:val="0"/>
        <w:numPr>
          <w:ilvl w:val="0"/>
          <w:numId w:val="17"/>
        </w:numPr>
        <w:tabs>
          <w:tab w:val="left" w:pos="284"/>
        </w:tabs>
        <w:rPr>
          <w:rFonts w:ascii="Century Gothic" w:hAnsi="Century Gothic" w:cs="Century Gothic"/>
          <w:sz w:val="20"/>
          <w:szCs w:val="20"/>
        </w:rPr>
      </w:pPr>
      <w:r w:rsidRPr="009F128B">
        <w:rPr>
          <w:rFonts w:ascii="Century Gothic" w:hAnsi="Century Gothic" w:cs="Century Gothic"/>
          <w:b/>
          <w:bCs/>
          <w:sz w:val="20"/>
          <w:szCs w:val="20"/>
        </w:rPr>
        <w:t xml:space="preserve">Mukavele Yapılmasında </w:t>
      </w:r>
      <w:r w:rsidR="00FC54C2" w:rsidRPr="009F128B">
        <w:rPr>
          <w:rFonts w:ascii="Century Gothic" w:hAnsi="Century Gothic" w:cs="Century Gothic"/>
          <w:b/>
          <w:bCs/>
          <w:sz w:val="20"/>
          <w:szCs w:val="20"/>
        </w:rPr>
        <w:t>Katılımcının</w:t>
      </w:r>
      <w:r w:rsidRPr="009F128B">
        <w:rPr>
          <w:rFonts w:ascii="Century Gothic" w:hAnsi="Century Gothic" w:cs="Century Gothic"/>
          <w:b/>
          <w:bCs/>
          <w:sz w:val="20"/>
          <w:szCs w:val="20"/>
        </w:rPr>
        <w:t xml:space="preserve"> Görev ve Sorumluluğu</w:t>
      </w:r>
    </w:p>
    <w:p w14:paraId="37DCCDB2" w14:textId="77777777" w:rsidR="00490B75" w:rsidRPr="009F128B" w:rsidRDefault="00490B75" w:rsidP="009F434B">
      <w:pPr>
        <w:pStyle w:val="BodyTextIndent32"/>
        <w:numPr>
          <w:ilvl w:val="1"/>
          <w:numId w:val="17"/>
        </w:numPr>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üzer</w:t>
      </w:r>
      <w:r w:rsidR="00AC1576" w:rsidRPr="009F128B">
        <w:rPr>
          <w:rFonts w:ascii="Century Gothic" w:hAnsi="Century Gothic" w:cs="Century Gothic"/>
          <w:bCs/>
          <w:sz w:val="20"/>
          <w:szCs w:val="20"/>
        </w:rPr>
        <w:t>inde kalan katılı</w:t>
      </w:r>
      <w:r w:rsidR="002530B1" w:rsidRPr="009F128B">
        <w:rPr>
          <w:rFonts w:ascii="Century Gothic" w:hAnsi="Century Gothic" w:cs="Century Gothic"/>
          <w:bCs/>
          <w:sz w:val="20"/>
          <w:szCs w:val="20"/>
        </w:rPr>
        <w:t xml:space="preserve">mcı tarafından, bu şartnamenin </w:t>
      </w:r>
      <w:r w:rsidR="00AC1576" w:rsidRPr="009F128B">
        <w:rPr>
          <w:rFonts w:ascii="Century Gothic" w:hAnsi="Century Gothic" w:cs="Century Gothic"/>
          <w:bCs/>
          <w:sz w:val="20"/>
          <w:szCs w:val="20"/>
        </w:rPr>
        <w:t>9’uncu madde</w:t>
      </w:r>
      <w:r w:rsidR="00C8776A" w:rsidRPr="009F128B">
        <w:rPr>
          <w:rFonts w:ascii="Century Gothic" w:hAnsi="Century Gothic" w:cs="Century Gothic"/>
          <w:bCs/>
          <w:sz w:val="20"/>
          <w:szCs w:val="20"/>
        </w:rPr>
        <w:t xml:space="preserve">, </w:t>
      </w:r>
      <w:r w:rsidR="00AC1576" w:rsidRPr="009F128B">
        <w:rPr>
          <w:rFonts w:ascii="Century Gothic" w:hAnsi="Century Gothic" w:cs="Century Gothic"/>
          <w:bCs/>
          <w:sz w:val="20"/>
          <w:szCs w:val="20"/>
        </w:rPr>
        <w:t>1’inci fıkrasının (c), (d), (e), (f) ve (g</w:t>
      </w:r>
      <w:r w:rsidR="00C8776A" w:rsidRPr="009F128B">
        <w:rPr>
          <w:rFonts w:ascii="Century Gothic" w:hAnsi="Century Gothic" w:cs="Century Gothic"/>
          <w:bCs/>
          <w:sz w:val="20"/>
          <w:szCs w:val="20"/>
        </w:rPr>
        <w:t xml:space="preserve">) </w:t>
      </w:r>
      <w:proofErr w:type="spellStart"/>
      <w:r w:rsidRPr="009F128B">
        <w:rPr>
          <w:rFonts w:ascii="Century Gothic" w:hAnsi="Century Gothic" w:cs="Century Gothic"/>
          <w:bCs/>
          <w:sz w:val="20"/>
          <w:szCs w:val="20"/>
        </w:rPr>
        <w:t>bendleri</w:t>
      </w:r>
      <w:proofErr w:type="spellEnd"/>
      <w:r w:rsidRPr="009F128B">
        <w:rPr>
          <w:rFonts w:ascii="Century Gothic" w:hAnsi="Century Gothic" w:cs="Century Gothic"/>
          <w:bCs/>
          <w:sz w:val="20"/>
          <w:szCs w:val="20"/>
        </w:rPr>
        <w:t xml:space="preserve"> ile ilgili gerçeğe aykırı beyan yapıldığının tespit edilmesi halinde veya ihale üzerinde kalan katılımcı tarafından taahhüt altına alınan durumu tevsik eden belgelerin, karar üretilmeden önce</w:t>
      </w:r>
      <w:r w:rsidR="005F51B1" w:rsidRPr="009F128B">
        <w:rPr>
          <w:rFonts w:ascii="Century Gothic" w:hAnsi="Century Gothic" w:cs="Century Gothic"/>
          <w:bCs/>
          <w:sz w:val="20"/>
          <w:szCs w:val="20"/>
        </w:rPr>
        <w:t xml:space="preserve"> katılımcı tarafından şartnamenin 9.2’inci maddesinde belirtilen </w:t>
      </w:r>
      <w:r w:rsidR="00295A56" w:rsidRPr="009F128B">
        <w:rPr>
          <w:rFonts w:ascii="Century Gothic" w:hAnsi="Century Gothic" w:cs="Century Gothic"/>
          <w:bCs/>
          <w:sz w:val="20"/>
          <w:szCs w:val="20"/>
        </w:rPr>
        <w:t>sürede</w:t>
      </w:r>
      <w:r w:rsidRPr="009F128B">
        <w:rPr>
          <w:rFonts w:ascii="Century Gothic" w:hAnsi="Century Gothic" w:cs="Century Gothic"/>
          <w:bCs/>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2CCBE9C6" w14:textId="77777777" w:rsidR="00290E8D" w:rsidRPr="005F513E" w:rsidRDefault="00290E8D" w:rsidP="009F434B">
      <w:pPr>
        <w:pStyle w:val="ListeParagraf"/>
        <w:widowControl w:val="0"/>
        <w:numPr>
          <w:ilvl w:val="0"/>
          <w:numId w:val="17"/>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25D42F0B" w14:textId="77777777" w:rsidR="00290E8D" w:rsidRPr="005F513E" w:rsidRDefault="00F22630" w:rsidP="009F434B">
      <w:pPr>
        <w:pStyle w:val="BodyTextIndent32"/>
        <w:numPr>
          <w:ilvl w:val="1"/>
          <w:numId w:val="17"/>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581D71DE" w14:textId="77777777" w:rsidR="00290E8D" w:rsidRPr="005F513E" w:rsidRDefault="00290E8D" w:rsidP="009F434B">
      <w:pPr>
        <w:pStyle w:val="ListeParagraf"/>
        <w:widowControl w:val="0"/>
        <w:numPr>
          <w:ilvl w:val="0"/>
          <w:numId w:val="17"/>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7CA62650" w14:textId="77777777" w:rsidR="00290E8D" w:rsidRPr="005F513E" w:rsidRDefault="00290E8D" w:rsidP="009F434B">
      <w:pPr>
        <w:pStyle w:val="BodyText21"/>
        <w:numPr>
          <w:ilvl w:val="1"/>
          <w:numId w:val="17"/>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xml:space="preserve">, 10(on) gün süreli </w:t>
      </w:r>
      <w:proofErr w:type="spellStart"/>
      <w:r w:rsidRPr="005F513E">
        <w:rPr>
          <w:rFonts w:ascii="Century Gothic" w:hAnsi="Century Gothic" w:cs="Century Gothic"/>
          <w:sz w:val="20"/>
          <w:szCs w:val="20"/>
        </w:rPr>
        <w:t>K.K.T.C.’de</w:t>
      </w:r>
      <w:proofErr w:type="spellEnd"/>
      <w:r w:rsidRPr="005F513E">
        <w:rPr>
          <w:rFonts w:ascii="Century Gothic" w:hAnsi="Century Gothic" w:cs="Century Gothic"/>
          <w:sz w:val="20"/>
          <w:szCs w:val="20"/>
        </w:rPr>
        <w:t xml:space="preserve"> faaliyet gösteren bir tasdik memuru ihbarnamesi ile durumu ihale makamına bildirmek şartıyla, taahhüdünden vazgeçebilir.</w:t>
      </w:r>
    </w:p>
    <w:p w14:paraId="0D18D502" w14:textId="77777777" w:rsidR="00290E8D" w:rsidRDefault="00290E8D" w:rsidP="009F434B">
      <w:pPr>
        <w:pStyle w:val="BodyText21"/>
        <w:numPr>
          <w:ilvl w:val="1"/>
          <w:numId w:val="17"/>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CB070A4"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67DDFEEB" w14:textId="77777777" w:rsidR="00290E8D" w:rsidRPr="005F513E" w:rsidRDefault="00290E8D" w:rsidP="009F434B">
      <w:pPr>
        <w:pStyle w:val="ListeParagraf"/>
        <w:widowControl w:val="0"/>
        <w:numPr>
          <w:ilvl w:val="0"/>
          <w:numId w:val="17"/>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4A89782E" w14:textId="77777777" w:rsidR="00290E8D" w:rsidRPr="005F513E" w:rsidRDefault="00290E8D" w:rsidP="009F434B">
      <w:pPr>
        <w:pStyle w:val="BodyText21"/>
        <w:numPr>
          <w:ilvl w:val="1"/>
          <w:numId w:val="17"/>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14:paraId="16D44B63" w14:textId="77777777" w:rsidR="00290E8D" w:rsidRPr="005F513E" w:rsidRDefault="00290E8D" w:rsidP="009F434B">
      <w:pPr>
        <w:pStyle w:val="BodyText21"/>
        <w:numPr>
          <w:ilvl w:val="1"/>
          <w:numId w:val="17"/>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695CE429" w14:textId="77777777" w:rsidR="00290E8D" w:rsidRPr="005F513E" w:rsidRDefault="00290E8D" w:rsidP="009F434B">
      <w:pPr>
        <w:pStyle w:val="BodyText21"/>
        <w:numPr>
          <w:ilvl w:val="1"/>
          <w:numId w:val="17"/>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2BA9F8E0"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2BD6625" w14:textId="77777777" w:rsidR="00290E8D" w:rsidRDefault="0020660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44928" behindDoc="0" locked="0" layoutInCell="1" allowOverlap="1" wp14:anchorId="241A53DD" wp14:editId="210FF9E3">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1724CB4F" w14:textId="77777777" w:rsidR="00F541AC" w:rsidRPr="00766D9D" w:rsidRDefault="00F541AC"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41A53DD" id="Rounded Rectangle 107" o:spid="_x0000_s1035" style="position:absolute;left:0;text-align:left;margin-left:113.2pt;margin-top:11.15pt;width:327pt;height:53.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" fillcolor="#d0d8e8" strokecolor="white" strokeweight="2pt">
                <v:path arrowok="t"/>
                <v:textbox>
                  <w:txbxContent>
                    <w:p w14:paraId="1724CB4F" w14:textId="77777777" w:rsidR="00F541AC" w:rsidRPr="00766D9D" w:rsidRDefault="00F541AC"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72576" behindDoc="1" locked="0" layoutInCell="1" allowOverlap="1" wp14:anchorId="7CF24092" wp14:editId="74A40956">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70458D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CD0B07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D0F350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B71246D"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6E8F6B39" w14:textId="77777777" w:rsidR="00290E8D" w:rsidRPr="006755CA" w:rsidRDefault="00290E8D" w:rsidP="009F434B">
      <w:pPr>
        <w:pStyle w:val="BodyText21"/>
        <w:numPr>
          <w:ilvl w:val="0"/>
          <w:numId w:val="17"/>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0F114CD7" w14:textId="77777777" w:rsidR="00290E8D" w:rsidRPr="006755CA" w:rsidRDefault="00290E8D" w:rsidP="009F434B">
      <w:pPr>
        <w:pStyle w:val="GvdeMetni"/>
        <w:numPr>
          <w:ilvl w:val="1"/>
          <w:numId w:val="17"/>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25BD9392" w14:textId="77777777" w:rsidR="00290E8D" w:rsidRPr="00710427" w:rsidRDefault="00290E8D" w:rsidP="009F434B">
      <w:pPr>
        <w:pStyle w:val="GvdeMetni"/>
        <w:numPr>
          <w:ilvl w:val="1"/>
          <w:numId w:val="17"/>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74D31C1B" w14:textId="77777777" w:rsidR="00290E8D" w:rsidRPr="00710427" w:rsidRDefault="00290E8D" w:rsidP="009F434B">
      <w:pPr>
        <w:pStyle w:val="GvdeMetni"/>
        <w:numPr>
          <w:ilvl w:val="1"/>
          <w:numId w:val="17"/>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lastRenderedPageBreak/>
        <w:t>Süre uzatımı verilebilecek haller ve şartları,</w:t>
      </w:r>
    </w:p>
    <w:p w14:paraId="61EA305E" w14:textId="77777777" w:rsidR="00290E8D" w:rsidRPr="00710427" w:rsidRDefault="00290E8D" w:rsidP="009F434B">
      <w:pPr>
        <w:pStyle w:val="GvdeMetni"/>
        <w:numPr>
          <w:ilvl w:val="1"/>
          <w:numId w:val="17"/>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704E6A06" w14:textId="77777777" w:rsidR="00290E8D" w:rsidRPr="00710427" w:rsidRDefault="00290E8D" w:rsidP="009F434B">
      <w:pPr>
        <w:pStyle w:val="GvdeMetni"/>
        <w:numPr>
          <w:ilvl w:val="1"/>
          <w:numId w:val="17"/>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0B466D42" w14:textId="77777777" w:rsidR="00290E8D" w:rsidRPr="0036753F" w:rsidRDefault="00290E8D" w:rsidP="009F434B">
      <w:pPr>
        <w:pStyle w:val="GvdeMetni"/>
        <w:numPr>
          <w:ilvl w:val="1"/>
          <w:numId w:val="17"/>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27DA20DE" w14:textId="77777777" w:rsidR="0036753F" w:rsidRPr="006755CA"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762BBEB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74032B3"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6976" behindDoc="0" locked="0" layoutInCell="1" allowOverlap="1" wp14:anchorId="54072273" wp14:editId="30C17982">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44E5A3C4" w14:textId="77777777" w:rsidR="00290E8D" w:rsidRDefault="0020660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1072" behindDoc="0" locked="0" layoutInCell="1" allowOverlap="1" wp14:anchorId="095F4101" wp14:editId="264D6F7F">
                <wp:simplePos x="0" y="0"/>
                <wp:positionH relativeFrom="column">
                  <wp:posOffset>-188595</wp:posOffset>
                </wp:positionH>
                <wp:positionV relativeFrom="paragraph">
                  <wp:posOffset>1905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6521B3A7" w14:textId="77777777" w:rsidR="00F541AC" w:rsidRPr="008B0B68" w:rsidRDefault="00F541AC"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95F4101" id="Rounded Rectangle 110" o:spid="_x0000_s1036" style="position:absolute;left:0;text-align:left;margin-left:-14.85pt;margin-top:.15pt;width:311.1pt;height:53.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" fillcolor="#d0d8e8" strokecolor="white" strokeweight="2pt">
                <v:path arrowok="t"/>
                <v:textbox>
                  <w:txbxContent>
                    <w:p w14:paraId="6521B3A7" w14:textId="77777777" w:rsidR="00F541AC" w:rsidRPr="008B0B68" w:rsidRDefault="00F541AC"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38C86C8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BF80DB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63433A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BAE4A6F" w14:textId="77777777" w:rsidR="00290E8D" w:rsidRPr="006755CA" w:rsidRDefault="00290E8D" w:rsidP="009F434B">
      <w:pPr>
        <w:pStyle w:val="ListeParagraf"/>
        <w:widowControl w:val="0"/>
        <w:numPr>
          <w:ilvl w:val="0"/>
          <w:numId w:val="17"/>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786A6A26" w14:textId="77777777" w:rsidR="00290E8D" w:rsidRPr="00963BA6" w:rsidRDefault="00290E8D" w:rsidP="009F434B">
      <w:pPr>
        <w:pStyle w:val="ListeParagraf"/>
        <w:widowControl w:val="0"/>
        <w:numPr>
          <w:ilvl w:val="1"/>
          <w:numId w:val="17"/>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25772E3D" w14:textId="77777777" w:rsidR="00290E8D" w:rsidRPr="006755CA" w:rsidRDefault="00290E8D" w:rsidP="009F434B">
      <w:pPr>
        <w:pStyle w:val="ListeParagraf"/>
        <w:numPr>
          <w:ilvl w:val="0"/>
          <w:numId w:val="17"/>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6835AC81" w14:textId="77777777" w:rsidR="00290E8D" w:rsidRDefault="00290E8D" w:rsidP="009F434B">
      <w:pPr>
        <w:pStyle w:val="ListeParagraf"/>
        <w:numPr>
          <w:ilvl w:val="1"/>
          <w:numId w:val="17"/>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00255B">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00255B">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6E27C29A" w14:textId="77777777" w:rsidR="00A26BE9" w:rsidRDefault="00A26BE9" w:rsidP="00A26BE9">
      <w:pPr>
        <w:pStyle w:val="ListeParagraf"/>
        <w:ind w:left="792" w:firstLine="0"/>
        <w:rPr>
          <w:rFonts w:ascii="Century Gothic" w:hAnsi="Century Gothic" w:cs="Century Gothic"/>
          <w:b/>
          <w:bCs/>
          <w:sz w:val="20"/>
          <w:szCs w:val="20"/>
        </w:rPr>
      </w:pPr>
    </w:p>
    <w:p w14:paraId="066183D0" w14:textId="77777777" w:rsidR="00290E8D" w:rsidRPr="006755CA" w:rsidRDefault="00290E8D" w:rsidP="009F434B">
      <w:pPr>
        <w:pStyle w:val="ListeParagraf"/>
        <w:widowControl w:val="0"/>
        <w:numPr>
          <w:ilvl w:val="0"/>
          <w:numId w:val="17"/>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660A6B65" w14:textId="77777777" w:rsidR="00290E8D" w:rsidRPr="004C43F1" w:rsidRDefault="00290E8D" w:rsidP="009F434B">
      <w:pPr>
        <w:pStyle w:val="ListeParagraf"/>
        <w:widowControl w:val="0"/>
        <w:numPr>
          <w:ilvl w:val="1"/>
          <w:numId w:val="17"/>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38C701AB" w14:textId="77777777" w:rsidR="004C43F1" w:rsidRDefault="004C43F1" w:rsidP="004C43F1">
      <w:pPr>
        <w:widowControl w:val="0"/>
        <w:tabs>
          <w:tab w:val="left" w:pos="851"/>
        </w:tabs>
        <w:ind w:left="0" w:firstLine="0"/>
        <w:rPr>
          <w:rFonts w:ascii="Century Gothic" w:hAnsi="Century Gothic" w:cs="Century Gothic"/>
          <w:b/>
          <w:bCs/>
          <w:sz w:val="20"/>
          <w:szCs w:val="20"/>
        </w:rPr>
      </w:pPr>
    </w:p>
    <w:p w14:paraId="4597E040" w14:textId="77777777" w:rsidR="004C43F1" w:rsidRPr="004C43F1" w:rsidRDefault="004C43F1" w:rsidP="009F434B">
      <w:pPr>
        <w:pStyle w:val="ListeParagraf"/>
        <w:widowControl w:val="0"/>
        <w:numPr>
          <w:ilvl w:val="0"/>
          <w:numId w:val="17"/>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14:paraId="6E82DD00" w14:textId="77777777" w:rsidR="004C43F1" w:rsidRPr="004C43F1" w:rsidRDefault="004C43F1" w:rsidP="004C43F1">
      <w:pPr>
        <w:pStyle w:val="ListeParagraf"/>
        <w:widowControl w:val="0"/>
        <w:tabs>
          <w:tab w:val="left" w:pos="851"/>
        </w:tabs>
        <w:ind w:left="360" w:firstLine="0"/>
        <w:rPr>
          <w:rFonts w:ascii="Century Gothic" w:hAnsi="Century Gothic" w:cs="Century Gothic"/>
          <w:bCs/>
          <w:sz w:val="20"/>
          <w:szCs w:val="20"/>
        </w:rPr>
      </w:pPr>
      <w:r w:rsidRPr="004C43F1">
        <w:rPr>
          <w:rFonts w:ascii="Century Gothic" w:hAnsi="Century Gothic" w:cs="Century Gothic"/>
          <w:bCs/>
          <w:sz w:val="20"/>
          <w:szCs w:val="20"/>
        </w:rPr>
        <w:t>Bu ihaledeki “Özel Hususlar” bu Şartnamenin Ek-1’inde yer alan “Özel Hususlar” kısmında belirtilmiştir.</w:t>
      </w:r>
    </w:p>
    <w:p w14:paraId="2D653C77" w14:textId="77777777" w:rsidR="00290E8D" w:rsidRDefault="00290E8D" w:rsidP="002B0C34">
      <w:pPr>
        <w:widowControl w:val="0"/>
        <w:tabs>
          <w:tab w:val="left" w:pos="851"/>
        </w:tabs>
        <w:rPr>
          <w:rFonts w:ascii="Century Gothic" w:hAnsi="Century Gothic" w:cs="Century Gothic"/>
          <w:b/>
          <w:bCs/>
          <w:sz w:val="20"/>
          <w:szCs w:val="20"/>
        </w:rPr>
      </w:pPr>
    </w:p>
    <w:p w14:paraId="1FCD77A0"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6192" behindDoc="0" locked="0" layoutInCell="1" allowOverlap="1" wp14:anchorId="03BB3475" wp14:editId="3FD80D66">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anchor>
        </w:drawing>
      </w:r>
      <w:r w:rsidR="00206606">
        <w:rPr>
          <w:noProof/>
          <w:lang w:eastAsia="tr-TR"/>
        </w:rPr>
        <mc:AlternateContent>
          <mc:Choice Requires="wps">
            <w:drawing>
              <wp:anchor distT="0" distB="0" distL="114300" distR="114300" simplePos="0" relativeHeight="251673600" behindDoc="1" locked="0" layoutInCell="1" allowOverlap="1" wp14:anchorId="5E86D1ED" wp14:editId="75306310">
                <wp:simplePos x="0" y="0"/>
                <wp:positionH relativeFrom="column">
                  <wp:posOffset>-208280</wp:posOffset>
                </wp:positionH>
                <wp:positionV relativeFrom="paragraph">
                  <wp:posOffset>-67310</wp:posOffset>
                </wp:positionV>
                <wp:extent cx="6250940" cy="97726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E51A5CA" w14:textId="77777777" w:rsidR="00F541AC" w:rsidRDefault="00F541AC"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6D1ED" id="Text Box 152" o:spid="_x0000_s1037" type="#_x0000_t202" style="position:absolute;left:0;text-align:left;margin-left:-16.4pt;margin-top:-5.3pt;width:492.2pt;height:76.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" fillcolor="#eaeaea" stroked="f" strokeweight=".5pt">
                <v:path arrowok="t"/>
                <v:textbox>
                  <w:txbxContent>
                    <w:p w14:paraId="6E51A5CA" w14:textId="77777777" w:rsidR="00F541AC" w:rsidRDefault="00F541AC" w:rsidP="00E162D4"/>
                  </w:txbxContent>
                </v:textbox>
              </v:shape>
            </w:pict>
          </mc:Fallback>
        </mc:AlternateContent>
      </w:r>
    </w:p>
    <w:p w14:paraId="2872F929" w14:textId="77777777" w:rsidR="00290E8D" w:rsidRPr="006755CA" w:rsidRDefault="00290E8D" w:rsidP="002B0C34">
      <w:pPr>
        <w:widowControl w:val="0"/>
        <w:tabs>
          <w:tab w:val="left" w:pos="851"/>
        </w:tabs>
        <w:rPr>
          <w:rFonts w:ascii="Century Gothic" w:hAnsi="Century Gothic" w:cs="Century Gothic"/>
          <w:b/>
          <w:bCs/>
          <w:sz w:val="20"/>
          <w:szCs w:val="20"/>
        </w:rPr>
      </w:pPr>
    </w:p>
    <w:p w14:paraId="5DCD7109" w14:textId="77777777" w:rsidR="00290E8D" w:rsidRDefault="00290E8D" w:rsidP="002B0C34">
      <w:pPr>
        <w:widowControl w:val="0"/>
        <w:tabs>
          <w:tab w:val="left" w:pos="851"/>
        </w:tabs>
        <w:rPr>
          <w:rFonts w:ascii="Century Gothic" w:hAnsi="Century Gothic" w:cs="Century Gothic"/>
          <w:b/>
          <w:bCs/>
          <w:sz w:val="20"/>
          <w:szCs w:val="20"/>
        </w:rPr>
      </w:pPr>
    </w:p>
    <w:p w14:paraId="2D7649A0" w14:textId="77777777" w:rsidR="00290E8D" w:rsidRDefault="00290E8D" w:rsidP="002B0C34">
      <w:pPr>
        <w:widowControl w:val="0"/>
        <w:tabs>
          <w:tab w:val="left" w:pos="851"/>
        </w:tabs>
        <w:rPr>
          <w:rFonts w:ascii="Century Gothic" w:hAnsi="Century Gothic" w:cs="Century Gothic"/>
          <w:b/>
          <w:bCs/>
          <w:sz w:val="20"/>
          <w:szCs w:val="20"/>
        </w:rPr>
      </w:pPr>
    </w:p>
    <w:p w14:paraId="2DF3536C" w14:textId="77777777" w:rsidR="00290E8D" w:rsidRDefault="00290E8D" w:rsidP="002B0C34">
      <w:pPr>
        <w:widowControl w:val="0"/>
        <w:tabs>
          <w:tab w:val="left" w:pos="851"/>
        </w:tabs>
        <w:rPr>
          <w:rFonts w:ascii="Century Gothic" w:hAnsi="Century Gothic" w:cs="Century Gothic"/>
          <w:b/>
          <w:bCs/>
          <w:sz w:val="20"/>
          <w:szCs w:val="20"/>
        </w:rPr>
      </w:pPr>
    </w:p>
    <w:p w14:paraId="6AD416F8" w14:textId="77777777" w:rsidR="00290E8D" w:rsidRDefault="00206606"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7216" behindDoc="0" locked="0" layoutInCell="1" allowOverlap="1" wp14:anchorId="5C554137" wp14:editId="4DB3C41B">
                <wp:simplePos x="0" y="0"/>
                <wp:positionH relativeFrom="column">
                  <wp:posOffset>-208280</wp:posOffset>
                </wp:positionH>
                <wp:positionV relativeFrom="paragraph">
                  <wp:posOffset>62865</wp:posOffset>
                </wp:positionV>
                <wp:extent cx="6250940" cy="659765"/>
                <wp:effectExtent l="0" t="0" r="0" b="45085"/>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65BA2D99" w14:textId="77777777" w:rsidR="00F541AC" w:rsidRPr="00E162D4" w:rsidRDefault="00F541AC"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3274455D" w14:textId="77777777" w:rsidR="00F541AC" w:rsidRPr="00E5674F" w:rsidRDefault="00F541AC"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C554137" id="Rounded Rectangle 162" o:spid="_x0000_s1038" style="position:absolute;left:0;text-align:left;margin-left:-16.4pt;margin-top:4.95pt;width:492.2pt;height:5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" fillcolor="#4aabc6" stroked="f" strokeweight="2pt">
                <v:shadow on="t" color="black" opacity="20970f" offset="0,2.2pt"/>
                <v:path arrowok="t"/>
                <v:textbox>
                  <w:txbxContent>
                    <w:p w14:paraId="65BA2D99" w14:textId="77777777" w:rsidR="00F541AC" w:rsidRPr="00E162D4" w:rsidRDefault="00F541AC"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3274455D" w14:textId="77777777" w:rsidR="00F541AC" w:rsidRPr="00E5674F" w:rsidRDefault="00F541AC" w:rsidP="00E162D4">
                      <w:pPr>
                        <w:jc w:val="center"/>
                        <w:rPr>
                          <w:sz w:val="48"/>
                          <w:szCs w:val="48"/>
                        </w:rPr>
                      </w:pPr>
                    </w:p>
                  </w:txbxContent>
                </v:textbox>
              </v:roundrect>
            </w:pict>
          </mc:Fallback>
        </mc:AlternateContent>
      </w:r>
    </w:p>
    <w:p w14:paraId="658225E5" w14:textId="77777777" w:rsidR="00290E8D" w:rsidRDefault="00290E8D" w:rsidP="007C2D1B">
      <w:pPr>
        <w:widowControl w:val="0"/>
        <w:tabs>
          <w:tab w:val="left" w:pos="851"/>
        </w:tabs>
        <w:rPr>
          <w:rFonts w:ascii="Century Gothic" w:hAnsi="Century Gothic" w:cs="Century Gothic"/>
          <w:b/>
          <w:bCs/>
          <w:sz w:val="20"/>
          <w:szCs w:val="20"/>
        </w:rPr>
      </w:pPr>
    </w:p>
    <w:p w14:paraId="4CF4C17E" w14:textId="77777777" w:rsidR="00290E8D" w:rsidRPr="006755CA" w:rsidRDefault="00290E8D" w:rsidP="007C2D1B">
      <w:pPr>
        <w:widowControl w:val="0"/>
        <w:tabs>
          <w:tab w:val="left" w:pos="851"/>
        </w:tabs>
        <w:rPr>
          <w:rFonts w:ascii="Century Gothic" w:hAnsi="Century Gothic" w:cs="Century Gothic"/>
          <w:b/>
          <w:bCs/>
          <w:sz w:val="20"/>
          <w:szCs w:val="20"/>
        </w:rPr>
      </w:pPr>
    </w:p>
    <w:p w14:paraId="64AFEFEA"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7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89"/>
        <w:gridCol w:w="714"/>
      </w:tblGrid>
      <w:tr w:rsidR="00290E8D" w14:paraId="15F38DBB" w14:textId="77777777" w:rsidTr="00A253F3">
        <w:trPr>
          <w:trHeight w:val="769"/>
        </w:trPr>
        <w:tc>
          <w:tcPr>
            <w:tcW w:w="8989" w:type="dxa"/>
            <w:tcBorders>
              <w:top w:val="nil"/>
              <w:left w:val="nil"/>
              <w:bottom w:val="dotted" w:sz="4" w:space="0" w:color="auto"/>
              <w:right w:val="single" w:sz="18" w:space="0" w:color="auto"/>
            </w:tcBorders>
            <w:shd w:val="clear" w:color="auto" w:fill="92CDDC"/>
            <w:vAlign w:val="center"/>
          </w:tcPr>
          <w:p w14:paraId="4C93C87C"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lastRenderedPageBreak/>
              <w:t>İmza sirküleri (tüzel kişi) veya imza b</w:t>
            </w:r>
            <w:r w:rsidR="00290E8D">
              <w:rPr>
                <w:rFonts w:ascii="Century Gothic" w:hAnsi="Century Gothic" w:cs="Century Gothic"/>
                <w:b/>
                <w:bCs/>
                <w:sz w:val="20"/>
                <w:szCs w:val="20"/>
                <w:u w:val="none"/>
              </w:rPr>
              <w:t xml:space="preserve">eyannamesi (gerçek kişi) </w:t>
            </w:r>
          </w:p>
        </w:tc>
        <w:tc>
          <w:tcPr>
            <w:tcW w:w="714" w:type="dxa"/>
            <w:tcBorders>
              <w:top w:val="single" w:sz="18" w:space="0" w:color="auto"/>
              <w:left w:val="single" w:sz="18" w:space="0" w:color="auto"/>
              <w:bottom w:val="single" w:sz="18" w:space="0" w:color="auto"/>
              <w:right w:val="single" w:sz="18" w:space="0" w:color="auto"/>
            </w:tcBorders>
          </w:tcPr>
          <w:p w14:paraId="5C7F2D23" w14:textId="77777777" w:rsidR="00290E8D" w:rsidRDefault="00290E8D">
            <w:pPr>
              <w:ind w:left="0" w:firstLine="0"/>
              <w:jc w:val="left"/>
              <w:rPr>
                <w:rFonts w:ascii="Century Gothic" w:hAnsi="Century Gothic" w:cs="Century Gothic"/>
                <w:sz w:val="18"/>
                <w:szCs w:val="18"/>
              </w:rPr>
            </w:pPr>
          </w:p>
        </w:tc>
      </w:tr>
      <w:tr w:rsidR="00290E8D" w14:paraId="0CC52F9E"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3B90F5A2" w14:textId="5F27BFD1" w:rsidR="00290E8D" w:rsidRDefault="00290E8D" w:rsidP="00031F03">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w:t>
            </w:r>
            <w:r w:rsidR="008E3450">
              <w:rPr>
                <w:rFonts w:ascii="Century Gothic" w:hAnsi="Century Gothic" w:cs="Century Gothic"/>
                <w:b/>
                <w:bCs/>
                <w:sz w:val="20"/>
                <w:szCs w:val="20"/>
                <w:u w:val="none"/>
              </w:rPr>
              <w:t xml:space="preserve">acaksa yetki </w:t>
            </w:r>
            <w:proofErr w:type="gramStart"/>
            <w:r w:rsidR="008E3450">
              <w:rPr>
                <w:rFonts w:ascii="Century Gothic" w:hAnsi="Century Gothic" w:cs="Century Gothic"/>
                <w:b/>
                <w:bCs/>
                <w:sz w:val="20"/>
                <w:szCs w:val="20"/>
                <w:u w:val="none"/>
              </w:rPr>
              <w:t>b</w:t>
            </w:r>
            <w:r w:rsidR="000D16C9">
              <w:rPr>
                <w:rFonts w:ascii="Century Gothic" w:hAnsi="Century Gothic" w:cs="Century Gothic"/>
                <w:b/>
                <w:bCs/>
                <w:sz w:val="20"/>
                <w:szCs w:val="20"/>
                <w:u w:val="none"/>
              </w:rPr>
              <w:t>eyannamesi  (</w:t>
            </w:r>
            <w:proofErr w:type="gramEnd"/>
            <w:r w:rsidR="000D16C9">
              <w:rPr>
                <w:rFonts w:ascii="Century Gothic" w:hAnsi="Century Gothic" w:cs="Century Gothic"/>
                <w:b/>
                <w:bCs/>
                <w:sz w:val="20"/>
                <w:szCs w:val="20"/>
                <w:u w:val="none"/>
              </w:rPr>
              <w:t>2025</w:t>
            </w:r>
            <w:r>
              <w:rPr>
                <w:rFonts w:ascii="Century Gothic" w:hAnsi="Century Gothic" w:cs="Century Gothic"/>
                <w:b/>
                <w:bCs/>
                <w:sz w:val="20"/>
                <w:szCs w:val="20"/>
                <w:u w:val="none"/>
              </w:rPr>
              <w:t xml:space="preserve"> yılına ait)</w:t>
            </w:r>
          </w:p>
        </w:tc>
        <w:tc>
          <w:tcPr>
            <w:tcW w:w="714" w:type="dxa"/>
            <w:tcBorders>
              <w:top w:val="single" w:sz="18" w:space="0" w:color="auto"/>
              <w:left w:val="single" w:sz="18" w:space="0" w:color="auto"/>
              <w:bottom w:val="single" w:sz="18" w:space="0" w:color="auto"/>
              <w:right w:val="single" w:sz="18" w:space="0" w:color="auto"/>
            </w:tcBorders>
          </w:tcPr>
          <w:p w14:paraId="432C1241" w14:textId="77777777" w:rsidR="00290E8D" w:rsidRDefault="00290E8D">
            <w:pPr>
              <w:ind w:left="0" w:firstLine="0"/>
              <w:jc w:val="center"/>
              <w:rPr>
                <w:rFonts w:ascii="Century Gothic" w:hAnsi="Century Gothic" w:cs="Century Gothic"/>
                <w:sz w:val="18"/>
                <w:szCs w:val="18"/>
              </w:rPr>
            </w:pPr>
          </w:p>
        </w:tc>
      </w:tr>
      <w:tr w:rsidR="00290E8D" w14:paraId="0A1CB931"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03C07860"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w:t>
            </w:r>
            <w:r w:rsidR="00290E8D">
              <w:rPr>
                <w:rFonts w:ascii="Century Gothic" w:hAnsi="Century Gothic" w:cs="Century Gothic"/>
                <w:b/>
                <w:bCs/>
                <w:sz w:val="20"/>
                <w:szCs w:val="20"/>
                <w:u w:val="none"/>
              </w:rPr>
              <w:t>ormu</w:t>
            </w:r>
          </w:p>
        </w:tc>
        <w:tc>
          <w:tcPr>
            <w:tcW w:w="714" w:type="dxa"/>
            <w:tcBorders>
              <w:top w:val="single" w:sz="18" w:space="0" w:color="auto"/>
              <w:left w:val="single" w:sz="18" w:space="0" w:color="auto"/>
              <w:bottom w:val="single" w:sz="18" w:space="0" w:color="auto"/>
              <w:right w:val="single" w:sz="18" w:space="0" w:color="auto"/>
            </w:tcBorders>
          </w:tcPr>
          <w:p w14:paraId="09D6A24A" w14:textId="77777777" w:rsidR="00290E8D" w:rsidRDefault="00290E8D">
            <w:pPr>
              <w:ind w:left="0" w:firstLine="0"/>
              <w:jc w:val="center"/>
              <w:rPr>
                <w:rFonts w:ascii="Century Gothic" w:hAnsi="Century Gothic" w:cs="Century Gothic"/>
                <w:sz w:val="18"/>
                <w:szCs w:val="18"/>
              </w:rPr>
            </w:pPr>
          </w:p>
        </w:tc>
      </w:tr>
      <w:tr w:rsidR="00290E8D" w14:paraId="74016263" w14:textId="77777777" w:rsidTr="00A253F3">
        <w:trPr>
          <w:trHeight w:val="751"/>
        </w:trPr>
        <w:tc>
          <w:tcPr>
            <w:tcW w:w="8989" w:type="dxa"/>
            <w:tcBorders>
              <w:top w:val="dotted" w:sz="4" w:space="0" w:color="auto"/>
              <w:left w:val="nil"/>
              <w:bottom w:val="dotted" w:sz="4" w:space="0" w:color="auto"/>
              <w:right w:val="single" w:sz="18" w:space="0" w:color="auto"/>
            </w:tcBorders>
            <w:shd w:val="clear" w:color="auto" w:fill="92CDDC"/>
            <w:vAlign w:val="center"/>
          </w:tcPr>
          <w:p w14:paraId="0AF94B25"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Geçici t</w:t>
            </w:r>
            <w:r w:rsidR="00290E8D">
              <w:rPr>
                <w:rFonts w:ascii="Century Gothic" w:hAnsi="Century Gothic" w:cs="Century Gothic"/>
                <w:b/>
                <w:bCs/>
                <w:sz w:val="20"/>
                <w:szCs w:val="20"/>
                <w:u w:val="none"/>
              </w:rPr>
              <w:t xml:space="preserve">eminat (geçici teminat mektubunun süresinin kontrol ediniz) </w:t>
            </w:r>
          </w:p>
          <w:p w14:paraId="18C482B7" w14:textId="77777777" w:rsidR="00290E8D" w:rsidRDefault="00290E8D">
            <w:pPr>
              <w:ind w:left="0" w:firstLine="0"/>
              <w:jc w:val="left"/>
              <w:rPr>
                <w:rFonts w:ascii="Century Gothic" w:hAnsi="Century Gothic" w:cs="Century Gothic"/>
                <w:sz w:val="20"/>
                <w:szCs w:val="20"/>
                <w:u w:val="none"/>
              </w:rPr>
            </w:pPr>
          </w:p>
        </w:tc>
        <w:tc>
          <w:tcPr>
            <w:tcW w:w="714" w:type="dxa"/>
            <w:tcBorders>
              <w:top w:val="single" w:sz="18" w:space="0" w:color="auto"/>
              <w:left w:val="single" w:sz="18" w:space="0" w:color="auto"/>
              <w:bottom w:val="single" w:sz="18" w:space="0" w:color="auto"/>
              <w:right w:val="single" w:sz="18" w:space="0" w:color="auto"/>
            </w:tcBorders>
          </w:tcPr>
          <w:p w14:paraId="45D769C4" w14:textId="77777777" w:rsidR="00290E8D" w:rsidRDefault="00290E8D">
            <w:pPr>
              <w:ind w:left="0" w:firstLine="0"/>
              <w:jc w:val="center"/>
              <w:rPr>
                <w:rFonts w:ascii="Century Gothic" w:hAnsi="Century Gothic" w:cs="Century Gothic"/>
                <w:sz w:val="18"/>
                <w:szCs w:val="18"/>
              </w:rPr>
            </w:pPr>
          </w:p>
        </w:tc>
      </w:tr>
      <w:tr w:rsidR="00290E8D" w14:paraId="7207D5A6"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7428562A"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w:t>
            </w:r>
            <w:r w:rsidR="00290E8D">
              <w:rPr>
                <w:rFonts w:ascii="Century Gothic" w:hAnsi="Century Gothic" w:cs="Century Gothic"/>
                <w:b/>
                <w:bCs/>
                <w:sz w:val="20"/>
                <w:szCs w:val="20"/>
                <w:u w:val="none"/>
              </w:rPr>
              <w:t>eyannamesi</w:t>
            </w:r>
          </w:p>
        </w:tc>
        <w:tc>
          <w:tcPr>
            <w:tcW w:w="714" w:type="dxa"/>
            <w:tcBorders>
              <w:top w:val="single" w:sz="18" w:space="0" w:color="auto"/>
              <w:left w:val="single" w:sz="18" w:space="0" w:color="auto"/>
              <w:bottom w:val="single" w:sz="18" w:space="0" w:color="auto"/>
              <w:right w:val="single" w:sz="18" w:space="0" w:color="auto"/>
            </w:tcBorders>
          </w:tcPr>
          <w:p w14:paraId="4A7E802B" w14:textId="77777777" w:rsidR="00290E8D" w:rsidRDefault="00290E8D">
            <w:pPr>
              <w:ind w:left="0" w:firstLine="0"/>
              <w:jc w:val="center"/>
              <w:rPr>
                <w:rFonts w:ascii="Century Gothic" w:hAnsi="Century Gothic" w:cs="Century Gothic"/>
                <w:sz w:val="18"/>
                <w:szCs w:val="18"/>
              </w:rPr>
            </w:pPr>
          </w:p>
        </w:tc>
      </w:tr>
    </w:tbl>
    <w:p w14:paraId="319C2DF4" w14:textId="77777777" w:rsidR="0036753F" w:rsidRDefault="0036753F" w:rsidP="0036753F">
      <w:pPr>
        <w:ind w:left="0" w:firstLine="0"/>
        <w:rPr>
          <w:rFonts w:ascii="Century Gothic" w:hAnsi="Century Gothic" w:cs="Century Gothic"/>
          <w:sz w:val="20"/>
          <w:szCs w:val="20"/>
        </w:rPr>
      </w:pPr>
    </w:p>
    <w:sectPr w:rsidR="0036753F" w:rsidSect="006755CA">
      <w:headerReference w:type="default" r:id="rId24"/>
      <w:footerReference w:type="default" r:id="rId25"/>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C2429" w14:textId="77777777" w:rsidR="00EE4444" w:rsidRDefault="00EE4444" w:rsidP="003F0873">
      <w:r>
        <w:separator/>
      </w:r>
    </w:p>
  </w:endnote>
  <w:endnote w:type="continuationSeparator" w:id="0">
    <w:p w14:paraId="3312DFF8" w14:textId="77777777" w:rsidR="00EE4444" w:rsidRDefault="00EE4444"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6386D" w14:textId="3A23A272" w:rsidR="00F541AC" w:rsidRPr="003F0873" w:rsidRDefault="00F541AC">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0D16C9">
      <w:rPr>
        <w:b/>
        <w:bCs/>
        <w:noProof/>
        <w:sz w:val="22"/>
        <w:szCs w:val="22"/>
      </w:rPr>
      <w:t>18</w:t>
    </w:r>
    <w:r w:rsidRPr="003F0873">
      <w:rPr>
        <w:b/>
        <w:bCs/>
        <w:sz w:val="22"/>
        <w:szCs w:val="22"/>
      </w:rPr>
      <w:fldChar w:fldCharType="end"/>
    </w:r>
  </w:p>
  <w:p w14:paraId="214F7FA5" w14:textId="77777777" w:rsidR="00F541AC" w:rsidRDefault="00F541A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9643" w14:textId="77777777" w:rsidR="00EE4444" w:rsidRDefault="00EE4444" w:rsidP="003F0873">
      <w:r>
        <w:separator/>
      </w:r>
    </w:p>
  </w:footnote>
  <w:footnote w:type="continuationSeparator" w:id="0">
    <w:p w14:paraId="301C2F1B" w14:textId="77777777" w:rsidR="00EE4444" w:rsidRDefault="00EE4444"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74034" w14:textId="77777777" w:rsidR="00F541AC" w:rsidRPr="00AD5969" w:rsidRDefault="003C6163" w:rsidP="00D853A2">
    <w:pPr>
      <w:pStyle w:val="stBilgi"/>
      <w:jc w:val="right"/>
    </w:pPr>
    <w:r>
      <w:rPr>
        <w:noProof/>
        <w:sz w:val="16"/>
        <w:szCs w:val="16"/>
        <w:u w:val="none"/>
      </w:rPr>
      <w:fldChar w:fldCharType="begin"/>
    </w:r>
    <w:r>
      <w:rPr>
        <w:noProof/>
        <w:sz w:val="16"/>
        <w:szCs w:val="16"/>
        <w:u w:val="none"/>
      </w:rPr>
      <w:instrText xml:space="preserve"> FILENAME   \* MERGEFORMAT </w:instrText>
    </w:r>
    <w:r>
      <w:rPr>
        <w:noProof/>
        <w:sz w:val="16"/>
        <w:szCs w:val="16"/>
        <w:u w:val="none"/>
      </w:rPr>
      <w:fldChar w:fldCharType="separate"/>
    </w:r>
    <w:r w:rsidR="00F541AC" w:rsidRPr="009C233C">
      <w:rPr>
        <w:noProof/>
        <w:sz w:val="16"/>
        <w:szCs w:val="16"/>
        <w:u w:val="none"/>
      </w:rPr>
      <w:t>MAL ALIMI  İDARİ ŞARTNAME</w:t>
    </w:r>
    <w:r>
      <w:rPr>
        <w:noProof/>
        <w:sz w:val="16"/>
        <w:szCs w:val="16"/>
        <w:u w:val="non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792"/>
        </w:tabs>
        <w:ind w:left="79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5ADAD646"/>
    <w:lvl w:ilvl="0">
      <w:start w:val="1"/>
      <w:numFmt w:val="lowerLetter"/>
      <w:lvlText w:val="%1)"/>
      <w:lvlJc w:val="left"/>
      <w:pPr>
        <w:ind w:left="360" w:hanging="360"/>
      </w:pPr>
      <w:rPr>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15:restartNumberingAfterBreak="0">
    <w:nsid w:val="497850DC"/>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792"/>
        </w:tabs>
        <w:ind w:left="79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11"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2"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5"/>
  </w:num>
  <w:num w:numId="2">
    <w:abstractNumId w:val="5"/>
  </w:num>
  <w:num w:numId="3">
    <w:abstractNumId w:val="3"/>
  </w:num>
  <w:num w:numId="4">
    <w:abstractNumId w:val="8"/>
  </w:num>
  <w:num w:numId="5">
    <w:abstractNumId w:val="7"/>
  </w:num>
  <w:num w:numId="6">
    <w:abstractNumId w:val="6"/>
  </w:num>
  <w:num w:numId="7">
    <w:abstractNumId w:val="1"/>
  </w:num>
  <w:num w:numId="8">
    <w:abstractNumId w:val="16"/>
  </w:num>
  <w:num w:numId="9">
    <w:abstractNumId w:val="11"/>
  </w:num>
  <w:num w:numId="10">
    <w:abstractNumId w:val="4"/>
  </w:num>
  <w:num w:numId="11">
    <w:abstractNumId w:val="14"/>
  </w:num>
  <w:num w:numId="12">
    <w:abstractNumId w:val="2"/>
  </w:num>
  <w:num w:numId="13">
    <w:abstractNumId w:val="12"/>
  </w:num>
  <w:num w:numId="14">
    <w:abstractNumId w:val="13"/>
  </w:num>
  <w:num w:numId="15">
    <w:abstractNumId w:val="0"/>
  </w:num>
  <w:num w:numId="16">
    <w:abstractNumId w:val="9"/>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299"/>
    <w:rsid w:val="0000255B"/>
    <w:rsid w:val="0000263C"/>
    <w:rsid w:val="00003DD9"/>
    <w:rsid w:val="00004F5B"/>
    <w:rsid w:val="00005BEA"/>
    <w:rsid w:val="000128F0"/>
    <w:rsid w:val="00012A42"/>
    <w:rsid w:val="00012CA7"/>
    <w:rsid w:val="000141FB"/>
    <w:rsid w:val="00014A07"/>
    <w:rsid w:val="000165B4"/>
    <w:rsid w:val="000204C3"/>
    <w:rsid w:val="000217D2"/>
    <w:rsid w:val="000238E9"/>
    <w:rsid w:val="00031F03"/>
    <w:rsid w:val="00034A49"/>
    <w:rsid w:val="00036A11"/>
    <w:rsid w:val="000372E7"/>
    <w:rsid w:val="00041ACF"/>
    <w:rsid w:val="00042640"/>
    <w:rsid w:val="00044B2B"/>
    <w:rsid w:val="00051306"/>
    <w:rsid w:val="000533A1"/>
    <w:rsid w:val="0005608D"/>
    <w:rsid w:val="0006640C"/>
    <w:rsid w:val="00067C10"/>
    <w:rsid w:val="00077CAE"/>
    <w:rsid w:val="00086755"/>
    <w:rsid w:val="000868A1"/>
    <w:rsid w:val="00095610"/>
    <w:rsid w:val="000A48F2"/>
    <w:rsid w:val="000A5BE9"/>
    <w:rsid w:val="000B5978"/>
    <w:rsid w:val="000C3973"/>
    <w:rsid w:val="000C58B5"/>
    <w:rsid w:val="000C71BB"/>
    <w:rsid w:val="000D0047"/>
    <w:rsid w:val="000D0949"/>
    <w:rsid w:val="000D16C9"/>
    <w:rsid w:val="000D61C0"/>
    <w:rsid w:val="000E1CF5"/>
    <w:rsid w:val="000E43E7"/>
    <w:rsid w:val="000E761D"/>
    <w:rsid w:val="000F154C"/>
    <w:rsid w:val="000F49BA"/>
    <w:rsid w:val="00104724"/>
    <w:rsid w:val="00105827"/>
    <w:rsid w:val="00110DE0"/>
    <w:rsid w:val="00113583"/>
    <w:rsid w:val="001161D2"/>
    <w:rsid w:val="0012241C"/>
    <w:rsid w:val="001224EB"/>
    <w:rsid w:val="001227DD"/>
    <w:rsid w:val="00127B24"/>
    <w:rsid w:val="00130EF3"/>
    <w:rsid w:val="001338E5"/>
    <w:rsid w:val="00134864"/>
    <w:rsid w:val="0014157D"/>
    <w:rsid w:val="00142CFD"/>
    <w:rsid w:val="001478C2"/>
    <w:rsid w:val="001562DB"/>
    <w:rsid w:val="0015632A"/>
    <w:rsid w:val="00166395"/>
    <w:rsid w:val="00166BB2"/>
    <w:rsid w:val="00170299"/>
    <w:rsid w:val="00175CF8"/>
    <w:rsid w:val="00183ED2"/>
    <w:rsid w:val="0019621B"/>
    <w:rsid w:val="00197B1D"/>
    <w:rsid w:val="001A0F8B"/>
    <w:rsid w:val="001B0E2F"/>
    <w:rsid w:val="001B4130"/>
    <w:rsid w:val="001C7DF6"/>
    <w:rsid w:val="001D74CA"/>
    <w:rsid w:val="001D7641"/>
    <w:rsid w:val="001E0752"/>
    <w:rsid w:val="001E0AC0"/>
    <w:rsid w:val="001E413A"/>
    <w:rsid w:val="001E59FB"/>
    <w:rsid w:val="001F2F23"/>
    <w:rsid w:val="001F6E03"/>
    <w:rsid w:val="00202E2F"/>
    <w:rsid w:val="00206606"/>
    <w:rsid w:val="0021090D"/>
    <w:rsid w:val="0021437B"/>
    <w:rsid w:val="0022303E"/>
    <w:rsid w:val="0022475F"/>
    <w:rsid w:val="00225490"/>
    <w:rsid w:val="0022766F"/>
    <w:rsid w:val="0022785D"/>
    <w:rsid w:val="0023483F"/>
    <w:rsid w:val="00241DF4"/>
    <w:rsid w:val="00242A88"/>
    <w:rsid w:val="002462ED"/>
    <w:rsid w:val="00246B33"/>
    <w:rsid w:val="00252883"/>
    <w:rsid w:val="002530B1"/>
    <w:rsid w:val="00255B8C"/>
    <w:rsid w:val="00256192"/>
    <w:rsid w:val="0025645F"/>
    <w:rsid w:val="00261E46"/>
    <w:rsid w:val="00264D86"/>
    <w:rsid w:val="00265FC1"/>
    <w:rsid w:val="00267579"/>
    <w:rsid w:val="00272469"/>
    <w:rsid w:val="00275CD8"/>
    <w:rsid w:val="00280366"/>
    <w:rsid w:val="00280F8F"/>
    <w:rsid w:val="0028505E"/>
    <w:rsid w:val="00290E8D"/>
    <w:rsid w:val="002914A9"/>
    <w:rsid w:val="00295A56"/>
    <w:rsid w:val="002A0EFE"/>
    <w:rsid w:val="002A44A3"/>
    <w:rsid w:val="002A5735"/>
    <w:rsid w:val="002A61DE"/>
    <w:rsid w:val="002A78B6"/>
    <w:rsid w:val="002B0C34"/>
    <w:rsid w:val="002B15FE"/>
    <w:rsid w:val="002B3388"/>
    <w:rsid w:val="002C00AC"/>
    <w:rsid w:val="002C2565"/>
    <w:rsid w:val="002C3C83"/>
    <w:rsid w:val="002C5C9F"/>
    <w:rsid w:val="002D3F79"/>
    <w:rsid w:val="002D5B2F"/>
    <w:rsid w:val="002E4DF3"/>
    <w:rsid w:val="002E5409"/>
    <w:rsid w:val="002F396E"/>
    <w:rsid w:val="002F5F3F"/>
    <w:rsid w:val="00307B63"/>
    <w:rsid w:val="00313C03"/>
    <w:rsid w:val="003204C5"/>
    <w:rsid w:val="00323C65"/>
    <w:rsid w:val="0032576F"/>
    <w:rsid w:val="00326FD9"/>
    <w:rsid w:val="00327EA5"/>
    <w:rsid w:val="0033503C"/>
    <w:rsid w:val="003368F6"/>
    <w:rsid w:val="00340E2D"/>
    <w:rsid w:val="00342A85"/>
    <w:rsid w:val="00343215"/>
    <w:rsid w:val="003463CA"/>
    <w:rsid w:val="003478FE"/>
    <w:rsid w:val="00351053"/>
    <w:rsid w:val="00355793"/>
    <w:rsid w:val="0036455B"/>
    <w:rsid w:val="00365EAF"/>
    <w:rsid w:val="00366680"/>
    <w:rsid w:val="0036753F"/>
    <w:rsid w:val="003750A7"/>
    <w:rsid w:val="00384200"/>
    <w:rsid w:val="003920D4"/>
    <w:rsid w:val="003925C4"/>
    <w:rsid w:val="0039261F"/>
    <w:rsid w:val="003933E0"/>
    <w:rsid w:val="003967F6"/>
    <w:rsid w:val="003979FA"/>
    <w:rsid w:val="003A2C4D"/>
    <w:rsid w:val="003A4C8B"/>
    <w:rsid w:val="003A7F24"/>
    <w:rsid w:val="003B128E"/>
    <w:rsid w:val="003B1D91"/>
    <w:rsid w:val="003B49AC"/>
    <w:rsid w:val="003B6B40"/>
    <w:rsid w:val="003B6DEC"/>
    <w:rsid w:val="003C00DB"/>
    <w:rsid w:val="003C1542"/>
    <w:rsid w:val="003C6163"/>
    <w:rsid w:val="003D0B25"/>
    <w:rsid w:val="003E6361"/>
    <w:rsid w:val="003F0873"/>
    <w:rsid w:val="003F2E08"/>
    <w:rsid w:val="003F4EEC"/>
    <w:rsid w:val="0040011D"/>
    <w:rsid w:val="00402E92"/>
    <w:rsid w:val="00413C60"/>
    <w:rsid w:val="00423F08"/>
    <w:rsid w:val="00425F3B"/>
    <w:rsid w:val="0042636F"/>
    <w:rsid w:val="004267FF"/>
    <w:rsid w:val="00427D1F"/>
    <w:rsid w:val="0043147A"/>
    <w:rsid w:val="00442A91"/>
    <w:rsid w:val="00443206"/>
    <w:rsid w:val="00443520"/>
    <w:rsid w:val="004506EA"/>
    <w:rsid w:val="00451193"/>
    <w:rsid w:val="00451AAE"/>
    <w:rsid w:val="00453258"/>
    <w:rsid w:val="00453E99"/>
    <w:rsid w:val="0045442E"/>
    <w:rsid w:val="004559C0"/>
    <w:rsid w:val="004570CC"/>
    <w:rsid w:val="004614B2"/>
    <w:rsid w:val="00462DA4"/>
    <w:rsid w:val="00465E59"/>
    <w:rsid w:val="00472F2F"/>
    <w:rsid w:val="00473220"/>
    <w:rsid w:val="00475B0C"/>
    <w:rsid w:val="004824D7"/>
    <w:rsid w:val="0048421B"/>
    <w:rsid w:val="00490B75"/>
    <w:rsid w:val="004A0882"/>
    <w:rsid w:val="004A35C3"/>
    <w:rsid w:val="004B1287"/>
    <w:rsid w:val="004B12B4"/>
    <w:rsid w:val="004B15E7"/>
    <w:rsid w:val="004B2CC2"/>
    <w:rsid w:val="004B6361"/>
    <w:rsid w:val="004B69BD"/>
    <w:rsid w:val="004C376A"/>
    <w:rsid w:val="004C43F1"/>
    <w:rsid w:val="004C45CE"/>
    <w:rsid w:val="004C5BAA"/>
    <w:rsid w:val="004E16A6"/>
    <w:rsid w:val="004E4BD6"/>
    <w:rsid w:val="004E78F7"/>
    <w:rsid w:val="004F0FA4"/>
    <w:rsid w:val="004F7821"/>
    <w:rsid w:val="00501348"/>
    <w:rsid w:val="005024D1"/>
    <w:rsid w:val="00503A5D"/>
    <w:rsid w:val="00505DB8"/>
    <w:rsid w:val="0050683D"/>
    <w:rsid w:val="00517921"/>
    <w:rsid w:val="005203E1"/>
    <w:rsid w:val="00520B48"/>
    <w:rsid w:val="0052187A"/>
    <w:rsid w:val="0053617B"/>
    <w:rsid w:val="00543D8E"/>
    <w:rsid w:val="00550577"/>
    <w:rsid w:val="00551C61"/>
    <w:rsid w:val="00552FD6"/>
    <w:rsid w:val="00557B66"/>
    <w:rsid w:val="00561636"/>
    <w:rsid w:val="005624F2"/>
    <w:rsid w:val="005673AF"/>
    <w:rsid w:val="005729A3"/>
    <w:rsid w:val="0057467C"/>
    <w:rsid w:val="0058050B"/>
    <w:rsid w:val="00582A32"/>
    <w:rsid w:val="00583E5D"/>
    <w:rsid w:val="005840C9"/>
    <w:rsid w:val="00584D1A"/>
    <w:rsid w:val="005901A0"/>
    <w:rsid w:val="00592294"/>
    <w:rsid w:val="005A22D6"/>
    <w:rsid w:val="005B4B44"/>
    <w:rsid w:val="005B657C"/>
    <w:rsid w:val="005C3A1A"/>
    <w:rsid w:val="005C62E7"/>
    <w:rsid w:val="005D0166"/>
    <w:rsid w:val="005D4676"/>
    <w:rsid w:val="005D7A50"/>
    <w:rsid w:val="005E1E53"/>
    <w:rsid w:val="005F133B"/>
    <w:rsid w:val="005F1A8E"/>
    <w:rsid w:val="005F4DEB"/>
    <w:rsid w:val="005F513E"/>
    <w:rsid w:val="005F51B1"/>
    <w:rsid w:val="006023D7"/>
    <w:rsid w:val="00613059"/>
    <w:rsid w:val="00621B50"/>
    <w:rsid w:val="006220D8"/>
    <w:rsid w:val="00622941"/>
    <w:rsid w:val="00623FC8"/>
    <w:rsid w:val="00630FBF"/>
    <w:rsid w:val="006315EB"/>
    <w:rsid w:val="00637EFB"/>
    <w:rsid w:val="00642E9E"/>
    <w:rsid w:val="006456C6"/>
    <w:rsid w:val="00645705"/>
    <w:rsid w:val="006479B0"/>
    <w:rsid w:val="0065084D"/>
    <w:rsid w:val="006609FA"/>
    <w:rsid w:val="00665B8B"/>
    <w:rsid w:val="00666E11"/>
    <w:rsid w:val="0066749F"/>
    <w:rsid w:val="00673EC0"/>
    <w:rsid w:val="006755CA"/>
    <w:rsid w:val="00677629"/>
    <w:rsid w:val="006805AB"/>
    <w:rsid w:val="00683267"/>
    <w:rsid w:val="00683D3B"/>
    <w:rsid w:val="006851CF"/>
    <w:rsid w:val="0068630A"/>
    <w:rsid w:val="00687947"/>
    <w:rsid w:val="0069222E"/>
    <w:rsid w:val="00694337"/>
    <w:rsid w:val="00697E8E"/>
    <w:rsid w:val="006A14D1"/>
    <w:rsid w:val="006A1623"/>
    <w:rsid w:val="006A622F"/>
    <w:rsid w:val="006B021C"/>
    <w:rsid w:val="006B2EEC"/>
    <w:rsid w:val="006B4A1C"/>
    <w:rsid w:val="006B6E16"/>
    <w:rsid w:val="006C1438"/>
    <w:rsid w:val="006D244A"/>
    <w:rsid w:val="006D361C"/>
    <w:rsid w:val="006D538D"/>
    <w:rsid w:val="006E4D67"/>
    <w:rsid w:val="006E5A63"/>
    <w:rsid w:val="006F7BAA"/>
    <w:rsid w:val="00700205"/>
    <w:rsid w:val="00702F17"/>
    <w:rsid w:val="007075CC"/>
    <w:rsid w:val="00707C78"/>
    <w:rsid w:val="00710427"/>
    <w:rsid w:val="00711386"/>
    <w:rsid w:val="00712C8A"/>
    <w:rsid w:val="00717EED"/>
    <w:rsid w:val="007222CB"/>
    <w:rsid w:val="0072483D"/>
    <w:rsid w:val="00725F36"/>
    <w:rsid w:val="00727E85"/>
    <w:rsid w:val="007300F2"/>
    <w:rsid w:val="00741CE0"/>
    <w:rsid w:val="00742B8D"/>
    <w:rsid w:val="00743514"/>
    <w:rsid w:val="007452E9"/>
    <w:rsid w:val="00752807"/>
    <w:rsid w:val="0075604C"/>
    <w:rsid w:val="00757578"/>
    <w:rsid w:val="007620BC"/>
    <w:rsid w:val="00763129"/>
    <w:rsid w:val="00763FD0"/>
    <w:rsid w:val="00766D9D"/>
    <w:rsid w:val="00766F87"/>
    <w:rsid w:val="007700C5"/>
    <w:rsid w:val="00770242"/>
    <w:rsid w:val="007737A0"/>
    <w:rsid w:val="0077464F"/>
    <w:rsid w:val="00775A73"/>
    <w:rsid w:val="007813A9"/>
    <w:rsid w:val="007863DC"/>
    <w:rsid w:val="007904CE"/>
    <w:rsid w:val="007A4F44"/>
    <w:rsid w:val="007B2F18"/>
    <w:rsid w:val="007B7C0D"/>
    <w:rsid w:val="007C2D1B"/>
    <w:rsid w:val="007C322A"/>
    <w:rsid w:val="007C5559"/>
    <w:rsid w:val="007D589E"/>
    <w:rsid w:val="007D79C4"/>
    <w:rsid w:val="007E22DD"/>
    <w:rsid w:val="007E477D"/>
    <w:rsid w:val="007F10F6"/>
    <w:rsid w:val="007F3BD7"/>
    <w:rsid w:val="007F4395"/>
    <w:rsid w:val="007F4A9D"/>
    <w:rsid w:val="007F69D4"/>
    <w:rsid w:val="007F7DA2"/>
    <w:rsid w:val="00800B09"/>
    <w:rsid w:val="0080638A"/>
    <w:rsid w:val="0081074B"/>
    <w:rsid w:val="00810E8D"/>
    <w:rsid w:val="008128DF"/>
    <w:rsid w:val="00813B6A"/>
    <w:rsid w:val="008221B9"/>
    <w:rsid w:val="00822D5A"/>
    <w:rsid w:val="0082517E"/>
    <w:rsid w:val="0082756F"/>
    <w:rsid w:val="0083309B"/>
    <w:rsid w:val="008361FE"/>
    <w:rsid w:val="008405CB"/>
    <w:rsid w:val="00841141"/>
    <w:rsid w:val="00841423"/>
    <w:rsid w:val="00853748"/>
    <w:rsid w:val="00853FB9"/>
    <w:rsid w:val="00857DC9"/>
    <w:rsid w:val="00866972"/>
    <w:rsid w:val="008714D3"/>
    <w:rsid w:val="00875135"/>
    <w:rsid w:val="008935C3"/>
    <w:rsid w:val="00895EFA"/>
    <w:rsid w:val="008A3F04"/>
    <w:rsid w:val="008A5A3E"/>
    <w:rsid w:val="008A5FF0"/>
    <w:rsid w:val="008A6760"/>
    <w:rsid w:val="008A6F3F"/>
    <w:rsid w:val="008B0751"/>
    <w:rsid w:val="008B0B68"/>
    <w:rsid w:val="008B1039"/>
    <w:rsid w:val="008B332A"/>
    <w:rsid w:val="008B5F78"/>
    <w:rsid w:val="008C20BD"/>
    <w:rsid w:val="008C5DC8"/>
    <w:rsid w:val="008E28D3"/>
    <w:rsid w:val="008E3450"/>
    <w:rsid w:val="008E4857"/>
    <w:rsid w:val="008F2C2E"/>
    <w:rsid w:val="008F6CFC"/>
    <w:rsid w:val="00900618"/>
    <w:rsid w:val="00903AA3"/>
    <w:rsid w:val="00906974"/>
    <w:rsid w:val="00907447"/>
    <w:rsid w:val="00911841"/>
    <w:rsid w:val="00917452"/>
    <w:rsid w:val="00922B4F"/>
    <w:rsid w:val="0092379B"/>
    <w:rsid w:val="009316EA"/>
    <w:rsid w:val="009327CC"/>
    <w:rsid w:val="00936375"/>
    <w:rsid w:val="00936FA3"/>
    <w:rsid w:val="009371B1"/>
    <w:rsid w:val="00940E02"/>
    <w:rsid w:val="00945B01"/>
    <w:rsid w:val="0094681A"/>
    <w:rsid w:val="00947078"/>
    <w:rsid w:val="00950080"/>
    <w:rsid w:val="00951DF3"/>
    <w:rsid w:val="00954A8F"/>
    <w:rsid w:val="009579A1"/>
    <w:rsid w:val="00961A12"/>
    <w:rsid w:val="009628E4"/>
    <w:rsid w:val="00963BA6"/>
    <w:rsid w:val="0096459D"/>
    <w:rsid w:val="0096730C"/>
    <w:rsid w:val="00973E98"/>
    <w:rsid w:val="009830AA"/>
    <w:rsid w:val="009909BD"/>
    <w:rsid w:val="00993F1E"/>
    <w:rsid w:val="0099604A"/>
    <w:rsid w:val="009A0651"/>
    <w:rsid w:val="009A2CDF"/>
    <w:rsid w:val="009A4F3F"/>
    <w:rsid w:val="009A7151"/>
    <w:rsid w:val="009B5AAD"/>
    <w:rsid w:val="009B5F57"/>
    <w:rsid w:val="009B702E"/>
    <w:rsid w:val="009C0C60"/>
    <w:rsid w:val="009C233C"/>
    <w:rsid w:val="009C3E5B"/>
    <w:rsid w:val="009C613A"/>
    <w:rsid w:val="009D0243"/>
    <w:rsid w:val="009D2168"/>
    <w:rsid w:val="009D2797"/>
    <w:rsid w:val="009D45C0"/>
    <w:rsid w:val="009D4B3A"/>
    <w:rsid w:val="009D7EE9"/>
    <w:rsid w:val="009E1F4D"/>
    <w:rsid w:val="009E3251"/>
    <w:rsid w:val="009F0639"/>
    <w:rsid w:val="009F128B"/>
    <w:rsid w:val="009F2155"/>
    <w:rsid w:val="009F338C"/>
    <w:rsid w:val="009F3F06"/>
    <w:rsid w:val="009F434B"/>
    <w:rsid w:val="009F5E5F"/>
    <w:rsid w:val="00A0232B"/>
    <w:rsid w:val="00A14816"/>
    <w:rsid w:val="00A17F66"/>
    <w:rsid w:val="00A25009"/>
    <w:rsid w:val="00A253F3"/>
    <w:rsid w:val="00A26BE9"/>
    <w:rsid w:val="00A32453"/>
    <w:rsid w:val="00A36D31"/>
    <w:rsid w:val="00A3723A"/>
    <w:rsid w:val="00A40B59"/>
    <w:rsid w:val="00A46ED2"/>
    <w:rsid w:val="00A500FB"/>
    <w:rsid w:val="00A5350E"/>
    <w:rsid w:val="00A60D3D"/>
    <w:rsid w:val="00A6557A"/>
    <w:rsid w:val="00A65C01"/>
    <w:rsid w:val="00A74CC7"/>
    <w:rsid w:val="00A80119"/>
    <w:rsid w:val="00A80783"/>
    <w:rsid w:val="00A80C5D"/>
    <w:rsid w:val="00A80C91"/>
    <w:rsid w:val="00A8281D"/>
    <w:rsid w:val="00A84253"/>
    <w:rsid w:val="00A84605"/>
    <w:rsid w:val="00A85542"/>
    <w:rsid w:val="00A91518"/>
    <w:rsid w:val="00A9707F"/>
    <w:rsid w:val="00A97CA9"/>
    <w:rsid w:val="00AA3627"/>
    <w:rsid w:val="00AA72EC"/>
    <w:rsid w:val="00AB3273"/>
    <w:rsid w:val="00AC1182"/>
    <w:rsid w:val="00AC1576"/>
    <w:rsid w:val="00AC2116"/>
    <w:rsid w:val="00AC3DD7"/>
    <w:rsid w:val="00AC6CA9"/>
    <w:rsid w:val="00AD2FF3"/>
    <w:rsid w:val="00AD514D"/>
    <w:rsid w:val="00AD5969"/>
    <w:rsid w:val="00AD5ADD"/>
    <w:rsid w:val="00AD76DB"/>
    <w:rsid w:val="00AE09C2"/>
    <w:rsid w:val="00AE5503"/>
    <w:rsid w:val="00AF1849"/>
    <w:rsid w:val="00AF6679"/>
    <w:rsid w:val="00AF68C5"/>
    <w:rsid w:val="00B00317"/>
    <w:rsid w:val="00B0249E"/>
    <w:rsid w:val="00B0250E"/>
    <w:rsid w:val="00B05AE3"/>
    <w:rsid w:val="00B072D4"/>
    <w:rsid w:val="00B12678"/>
    <w:rsid w:val="00B12F08"/>
    <w:rsid w:val="00B14BFF"/>
    <w:rsid w:val="00B14ECC"/>
    <w:rsid w:val="00B176AD"/>
    <w:rsid w:val="00B24008"/>
    <w:rsid w:val="00B24928"/>
    <w:rsid w:val="00B26E97"/>
    <w:rsid w:val="00B32046"/>
    <w:rsid w:val="00B354D7"/>
    <w:rsid w:val="00B40129"/>
    <w:rsid w:val="00B40948"/>
    <w:rsid w:val="00B43021"/>
    <w:rsid w:val="00B43D81"/>
    <w:rsid w:val="00B53825"/>
    <w:rsid w:val="00B54E0E"/>
    <w:rsid w:val="00B57996"/>
    <w:rsid w:val="00B6162D"/>
    <w:rsid w:val="00B649BE"/>
    <w:rsid w:val="00B6618B"/>
    <w:rsid w:val="00B76D0F"/>
    <w:rsid w:val="00B77258"/>
    <w:rsid w:val="00B80AE6"/>
    <w:rsid w:val="00B9040A"/>
    <w:rsid w:val="00B91B32"/>
    <w:rsid w:val="00B9204E"/>
    <w:rsid w:val="00BB241A"/>
    <w:rsid w:val="00BB5B8B"/>
    <w:rsid w:val="00BC4235"/>
    <w:rsid w:val="00BC609D"/>
    <w:rsid w:val="00BC7E76"/>
    <w:rsid w:val="00BD5CE5"/>
    <w:rsid w:val="00BD5F99"/>
    <w:rsid w:val="00BD6EF5"/>
    <w:rsid w:val="00BE751B"/>
    <w:rsid w:val="00BE77DC"/>
    <w:rsid w:val="00BF1E6A"/>
    <w:rsid w:val="00BF3165"/>
    <w:rsid w:val="00BF63C5"/>
    <w:rsid w:val="00C04182"/>
    <w:rsid w:val="00C04B80"/>
    <w:rsid w:val="00C06403"/>
    <w:rsid w:val="00C23DD8"/>
    <w:rsid w:val="00C255D1"/>
    <w:rsid w:val="00C27398"/>
    <w:rsid w:val="00C27614"/>
    <w:rsid w:val="00C30E50"/>
    <w:rsid w:val="00C349CD"/>
    <w:rsid w:val="00C35345"/>
    <w:rsid w:val="00C35FB7"/>
    <w:rsid w:val="00C37052"/>
    <w:rsid w:val="00C4429D"/>
    <w:rsid w:val="00C44733"/>
    <w:rsid w:val="00C46956"/>
    <w:rsid w:val="00C46EFF"/>
    <w:rsid w:val="00C54C21"/>
    <w:rsid w:val="00C54F9F"/>
    <w:rsid w:val="00C60DAA"/>
    <w:rsid w:val="00C614CB"/>
    <w:rsid w:val="00C61B47"/>
    <w:rsid w:val="00C643FA"/>
    <w:rsid w:val="00C65054"/>
    <w:rsid w:val="00C66126"/>
    <w:rsid w:val="00C66B3A"/>
    <w:rsid w:val="00C67BF7"/>
    <w:rsid w:val="00C72A4D"/>
    <w:rsid w:val="00C76DC7"/>
    <w:rsid w:val="00C77F05"/>
    <w:rsid w:val="00C83BDD"/>
    <w:rsid w:val="00C8776A"/>
    <w:rsid w:val="00C94448"/>
    <w:rsid w:val="00C96D1E"/>
    <w:rsid w:val="00CB07A7"/>
    <w:rsid w:val="00CB248E"/>
    <w:rsid w:val="00CB56D2"/>
    <w:rsid w:val="00CB7BDB"/>
    <w:rsid w:val="00CC2334"/>
    <w:rsid w:val="00CC4D31"/>
    <w:rsid w:val="00CC5287"/>
    <w:rsid w:val="00CD00AA"/>
    <w:rsid w:val="00CD1E76"/>
    <w:rsid w:val="00CD6A5F"/>
    <w:rsid w:val="00CE4EB1"/>
    <w:rsid w:val="00CE4F86"/>
    <w:rsid w:val="00CF4966"/>
    <w:rsid w:val="00D02329"/>
    <w:rsid w:val="00D12AAE"/>
    <w:rsid w:val="00D1503A"/>
    <w:rsid w:val="00D24456"/>
    <w:rsid w:val="00D26052"/>
    <w:rsid w:val="00D27A63"/>
    <w:rsid w:val="00D31CA6"/>
    <w:rsid w:val="00D41B7F"/>
    <w:rsid w:val="00D4489A"/>
    <w:rsid w:val="00D449AA"/>
    <w:rsid w:val="00D4594F"/>
    <w:rsid w:val="00D46464"/>
    <w:rsid w:val="00D57689"/>
    <w:rsid w:val="00D610B2"/>
    <w:rsid w:val="00D61869"/>
    <w:rsid w:val="00D63154"/>
    <w:rsid w:val="00D71923"/>
    <w:rsid w:val="00D71F9C"/>
    <w:rsid w:val="00D73939"/>
    <w:rsid w:val="00D771B0"/>
    <w:rsid w:val="00D80102"/>
    <w:rsid w:val="00D803ED"/>
    <w:rsid w:val="00D80EB5"/>
    <w:rsid w:val="00D853A2"/>
    <w:rsid w:val="00D90ACE"/>
    <w:rsid w:val="00D949F8"/>
    <w:rsid w:val="00D95D5F"/>
    <w:rsid w:val="00D970B3"/>
    <w:rsid w:val="00DA79C1"/>
    <w:rsid w:val="00DB01BF"/>
    <w:rsid w:val="00DB0251"/>
    <w:rsid w:val="00DB1601"/>
    <w:rsid w:val="00DB2012"/>
    <w:rsid w:val="00DC2A09"/>
    <w:rsid w:val="00DC3070"/>
    <w:rsid w:val="00DD6226"/>
    <w:rsid w:val="00DD658F"/>
    <w:rsid w:val="00DD659B"/>
    <w:rsid w:val="00DE7DEB"/>
    <w:rsid w:val="00DF1F05"/>
    <w:rsid w:val="00DF22D3"/>
    <w:rsid w:val="00DF59A5"/>
    <w:rsid w:val="00E0033C"/>
    <w:rsid w:val="00E00626"/>
    <w:rsid w:val="00E04292"/>
    <w:rsid w:val="00E06C88"/>
    <w:rsid w:val="00E1029B"/>
    <w:rsid w:val="00E162D4"/>
    <w:rsid w:val="00E16B44"/>
    <w:rsid w:val="00E23E3A"/>
    <w:rsid w:val="00E30596"/>
    <w:rsid w:val="00E30789"/>
    <w:rsid w:val="00E32CEA"/>
    <w:rsid w:val="00E41259"/>
    <w:rsid w:val="00E4182D"/>
    <w:rsid w:val="00E43339"/>
    <w:rsid w:val="00E44BE8"/>
    <w:rsid w:val="00E45CBC"/>
    <w:rsid w:val="00E46FF0"/>
    <w:rsid w:val="00E557EF"/>
    <w:rsid w:val="00E5674F"/>
    <w:rsid w:val="00E66BBA"/>
    <w:rsid w:val="00E86C34"/>
    <w:rsid w:val="00E8705F"/>
    <w:rsid w:val="00E8759F"/>
    <w:rsid w:val="00E91B38"/>
    <w:rsid w:val="00E94828"/>
    <w:rsid w:val="00E97FAF"/>
    <w:rsid w:val="00EA2068"/>
    <w:rsid w:val="00EA39E6"/>
    <w:rsid w:val="00EA451B"/>
    <w:rsid w:val="00EB245B"/>
    <w:rsid w:val="00EB312A"/>
    <w:rsid w:val="00EC09E3"/>
    <w:rsid w:val="00ED1A8C"/>
    <w:rsid w:val="00ED3DC8"/>
    <w:rsid w:val="00ED53AD"/>
    <w:rsid w:val="00ED5C61"/>
    <w:rsid w:val="00EE271F"/>
    <w:rsid w:val="00EE4444"/>
    <w:rsid w:val="00EE50EC"/>
    <w:rsid w:val="00EE741C"/>
    <w:rsid w:val="00EE7FC9"/>
    <w:rsid w:val="00EF1FCF"/>
    <w:rsid w:val="00F00DD0"/>
    <w:rsid w:val="00F0419F"/>
    <w:rsid w:val="00F07CAB"/>
    <w:rsid w:val="00F11C4F"/>
    <w:rsid w:val="00F17670"/>
    <w:rsid w:val="00F20A67"/>
    <w:rsid w:val="00F22630"/>
    <w:rsid w:val="00F232C6"/>
    <w:rsid w:val="00F27736"/>
    <w:rsid w:val="00F27F72"/>
    <w:rsid w:val="00F35C4B"/>
    <w:rsid w:val="00F40661"/>
    <w:rsid w:val="00F41B07"/>
    <w:rsid w:val="00F4264C"/>
    <w:rsid w:val="00F430CA"/>
    <w:rsid w:val="00F4753B"/>
    <w:rsid w:val="00F52ABA"/>
    <w:rsid w:val="00F53C62"/>
    <w:rsid w:val="00F5410B"/>
    <w:rsid w:val="00F541AC"/>
    <w:rsid w:val="00F550EB"/>
    <w:rsid w:val="00F57499"/>
    <w:rsid w:val="00F578AF"/>
    <w:rsid w:val="00F61BCA"/>
    <w:rsid w:val="00F656D4"/>
    <w:rsid w:val="00F66F3C"/>
    <w:rsid w:val="00F67D36"/>
    <w:rsid w:val="00F73A0C"/>
    <w:rsid w:val="00F77B4D"/>
    <w:rsid w:val="00F8039F"/>
    <w:rsid w:val="00F828D7"/>
    <w:rsid w:val="00F91693"/>
    <w:rsid w:val="00F91AAE"/>
    <w:rsid w:val="00F94DBF"/>
    <w:rsid w:val="00F95D34"/>
    <w:rsid w:val="00FA359C"/>
    <w:rsid w:val="00FA5FCF"/>
    <w:rsid w:val="00FA6DCD"/>
    <w:rsid w:val="00FB159D"/>
    <w:rsid w:val="00FB15CC"/>
    <w:rsid w:val="00FB6302"/>
    <w:rsid w:val="00FC54C2"/>
    <w:rsid w:val="00FD0971"/>
    <w:rsid w:val="00FD0F9A"/>
    <w:rsid w:val="00FD54D7"/>
    <w:rsid w:val="00FD5C46"/>
    <w:rsid w:val="00FD6124"/>
    <w:rsid w:val="00FE0ECC"/>
    <w:rsid w:val="00FE140A"/>
    <w:rsid w:val="00FE2916"/>
    <w:rsid w:val="00FE5019"/>
    <w:rsid w:val="00FE7928"/>
    <w:rsid w:val="00FF46F6"/>
    <w:rsid w:val="00FF559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6CFBC9"/>
  <w15:docId w15:val="{0295E500-0D03-4C7F-88DB-5ADEA0403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character" w:styleId="Kpr">
    <w:name w:val="Hyperlink"/>
    <w:basedOn w:val="VarsaylanParagrafYazTipi"/>
    <w:uiPriority w:val="99"/>
    <w:unhideWhenUsed/>
    <w:rsid w:val="006E4D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emf"/><Relationship Id="rId28" Type="http://schemas.openxmlformats.org/officeDocument/2006/relationships/theme" Target="theme/theme1.xml"/><Relationship Id="rId10" Type="http://schemas.openxmlformats.org/officeDocument/2006/relationships/hyperlink" Target="mailto:muhasebe@catalkoyesentepebelediyesi.com" TargetMode="Externa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muhasebe@catalkoyesentepebelediyesi.com" TargetMode="External"/><Relationship Id="rId14" Type="http://schemas.openxmlformats.org/officeDocument/2006/relationships/image" Target="media/image5.png"/><Relationship Id="rId22" Type="http://schemas.openxmlformats.org/officeDocument/2006/relationships/image" Target="media/image13.png"/><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16CF0-6BCF-4E3B-9AA2-C701028D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5474</Words>
  <Characters>31204</Characters>
  <Application>Microsoft Office Word</Application>
  <DocSecurity>0</DocSecurity>
  <Lines>260</Lines>
  <Paragraphs>73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ÇİSE KADEH</cp:lastModifiedBy>
  <cp:revision>15</cp:revision>
  <cp:lastPrinted>2018-03-16T09:53:00Z</cp:lastPrinted>
  <dcterms:created xsi:type="dcterms:W3CDTF">2021-04-06T10:30:00Z</dcterms:created>
  <dcterms:modified xsi:type="dcterms:W3CDTF">2025-07-21T10:29:00Z</dcterms:modified>
</cp:coreProperties>
</file>